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4FA47" w14:textId="21F2FFED" w:rsidR="006E2402" w:rsidRDefault="00BD3AAC" w:rsidP="003808BC">
      <w:pPr>
        <w:jc w:val="center"/>
        <w:rPr>
          <w:rStyle w:val="Emphasis"/>
          <w:sz w:val="56"/>
          <w:szCs w:val="56"/>
        </w:rPr>
      </w:pPr>
      <w:bookmarkStart w:id="0" w:name="_Toc57604006"/>
      <w:r>
        <w:rPr>
          <w:rStyle w:val="Emphasis"/>
          <w:sz w:val="56"/>
          <w:szCs w:val="56"/>
        </w:rPr>
        <w:t>North Weld County Water District</w:t>
      </w:r>
    </w:p>
    <w:p w14:paraId="27BDFF22" w14:textId="723BCF8C" w:rsidR="006E2402" w:rsidRDefault="003808BC" w:rsidP="00CC3661">
      <w:pPr>
        <w:jc w:val="center"/>
        <w:rPr>
          <w:rStyle w:val="Emphasis"/>
          <w:sz w:val="56"/>
          <w:szCs w:val="56"/>
        </w:rPr>
      </w:pPr>
      <w:r>
        <w:rPr>
          <w:noProof/>
        </w:rPr>
        <w:drawing>
          <wp:inline distT="0" distB="0" distL="0" distR="0" wp14:anchorId="0F5AFD6B" wp14:editId="211D0B00">
            <wp:extent cx="2484120" cy="2463165"/>
            <wp:effectExtent l="0" t="0" r="0" b="0"/>
            <wp:docPr id="913434122" name="Picture 1" descr="North Weld County Water Dist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 Weld County Water Distri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4120" cy="2463165"/>
                    </a:xfrm>
                    <a:prstGeom prst="rect">
                      <a:avLst/>
                    </a:prstGeom>
                    <a:noFill/>
                    <a:ln>
                      <a:noFill/>
                    </a:ln>
                  </pic:spPr>
                </pic:pic>
              </a:graphicData>
            </a:graphic>
          </wp:inline>
        </w:drawing>
      </w:r>
    </w:p>
    <w:p w14:paraId="6011BAD7" w14:textId="56F04E34" w:rsidR="004D5B8E" w:rsidRDefault="004D5B8E" w:rsidP="00CC3661">
      <w:pPr>
        <w:jc w:val="center"/>
        <w:rPr>
          <w:rStyle w:val="Emphasis"/>
          <w:sz w:val="56"/>
          <w:szCs w:val="56"/>
        </w:rPr>
      </w:pPr>
      <w:r>
        <w:rPr>
          <w:rStyle w:val="Emphasis"/>
          <w:sz w:val="56"/>
          <w:szCs w:val="56"/>
        </w:rPr>
        <w:t xml:space="preserve">Request for Proposal </w:t>
      </w:r>
    </w:p>
    <w:p w14:paraId="6ED93486" w14:textId="5782CE78" w:rsidR="007D74C6" w:rsidRDefault="004D5B8E" w:rsidP="00CC3661">
      <w:pPr>
        <w:jc w:val="center"/>
        <w:rPr>
          <w:rStyle w:val="Emphasis"/>
          <w:sz w:val="56"/>
          <w:szCs w:val="56"/>
        </w:rPr>
      </w:pPr>
      <w:r w:rsidRPr="21AC5BBD">
        <w:rPr>
          <w:rStyle w:val="Emphasis"/>
          <w:sz w:val="56"/>
          <w:szCs w:val="56"/>
        </w:rPr>
        <w:t xml:space="preserve">For </w:t>
      </w:r>
      <w:r w:rsidR="003808BC">
        <w:rPr>
          <w:rStyle w:val="Emphasis"/>
          <w:sz w:val="56"/>
          <w:szCs w:val="56"/>
        </w:rPr>
        <w:t xml:space="preserve">Customer Information System </w:t>
      </w:r>
      <w:r w:rsidR="007D2CD6">
        <w:rPr>
          <w:rStyle w:val="Emphasis"/>
          <w:sz w:val="56"/>
          <w:szCs w:val="56"/>
        </w:rPr>
        <w:t xml:space="preserve">(CIS) </w:t>
      </w:r>
      <w:r w:rsidR="004757A3">
        <w:rPr>
          <w:rStyle w:val="Emphasis"/>
          <w:sz w:val="56"/>
          <w:szCs w:val="56"/>
        </w:rPr>
        <w:t>and Implementation Services</w:t>
      </w:r>
    </w:p>
    <w:p w14:paraId="0FB0CEED" w14:textId="4AB42C46" w:rsidR="004D5B8E" w:rsidRPr="00A877B5" w:rsidRDefault="004D5B8E" w:rsidP="00CC3661">
      <w:pPr>
        <w:jc w:val="center"/>
        <w:rPr>
          <w:rStyle w:val="Emphasis"/>
          <w:sz w:val="40"/>
          <w:szCs w:val="40"/>
        </w:rPr>
      </w:pPr>
      <w:bookmarkStart w:id="1" w:name="_Hlk172619454"/>
      <w:r w:rsidRPr="416DB838">
        <w:rPr>
          <w:rStyle w:val="Emphasis"/>
          <w:sz w:val="40"/>
          <w:szCs w:val="40"/>
        </w:rPr>
        <w:t>Attachment A –</w:t>
      </w:r>
      <w:r w:rsidR="006E2402" w:rsidRPr="416DB838">
        <w:rPr>
          <w:rStyle w:val="Emphasis"/>
          <w:sz w:val="40"/>
          <w:szCs w:val="40"/>
        </w:rPr>
        <w:t xml:space="preserve"> </w:t>
      </w:r>
      <w:r w:rsidR="0A398C47" w:rsidRPr="416DB838">
        <w:rPr>
          <w:rStyle w:val="Emphasis"/>
          <w:sz w:val="40"/>
          <w:szCs w:val="40"/>
        </w:rPr>
        <w:t xml:space="preserve">Bidder </w:t>
      </w:r>
      <w:r w:rsidR="00126E69">
        <w:rPr>
          <w:rStyle w:val="Emphasis"/>
          <w:sz w:val="40"/>
          <w:szCs w:val="40"/>
        </w:rPr>
        <w:t xml:space="preserve">Questionnaire and </w:t>
      </w:r>
      <w:r w:rsidRPr="416DB838">
        <w:rPr>
          <w:rStyle w:val="Emphasis"/>
          <w:sz w:val="40"/>
          <w:szCs w:val="40"/>
        </w:rPr>
        <w:t>Forms</w:t>
      </w:r>
    </w:p>
    <w:bookmarkEnd w:id="1"/>
    <w:p w14:paraId="2B4A5BBE" w14:textId="77777777" w:rsidR="009E3643" w:rsidRPr="00CC3661" w:rsidRDefault="009E3643" w:rsidP="004A0C87">
      <w:pPr>
        <w:rPr>
          <w:rStyle w:val="Emphasis"/>
          <w:sz w:val="20"/>
          <w:szCs w:val="20"/>
        </w:rPr>
      </w:pPr>
    </w:p>
    <w:p w14:paraId="0E1B95CF" w14:textId="503E29C5" w:rsidR="004D5B8E" w:rsidRPr="00460266" w:rsidRDefault="004D5B8E" w:rsidP="004D5B8E">
      <w:pPr>
        <w:jc w:val="center"/>
        <w:rPr>
          <w:rStyle w:val="Emphasis"/>
          <w:b w:val="0"/>
          <w:bCs/>
          <w:sz w:val="36"/>
          <w:szCs w:val="36"/>
        </w:rPr>
      </w:pPr>
      <w:r>
        <w:rPr>
          <w:rStyle w:val="Emphasis"/>
          <w:b w:val="0"/>
          <w:bCs/>
          <w:sz w:val="36"/>
          <w:szCs w:val="36"/>
        </w:rPr>
        <w:t>Issue Date</w:t>
      </w:r>
      <w:r w:rsidRPr="00460266">
        <w:rPr>
          <w:rStyle w:val="Emphasis"/>
          <w:b w:val="0"/>
          <w:bCs/>
          <w:sz w:val="36"/>
          <w:szCs w:val="36"/>
        </w:rPr>
        <w:t>:</w:t>
      </w:r>
      <w:r>
        <w:rPr>
          <w:rStyle w:val="Emphasis"/>
          <w:b w:val="0"/>
          <w:bCs/>
          <w:sz w:val="36"/>
          <w:szCs w:val="36"/>
        </w:rPr>
        <w:t xml:space="preserve"> </w:t>
      </w:r>
      <w:r w:rsidR="00BB1497" w:rsidRPr="00BB1497">
        <w:rPr>
          <w:rStyle w:val="Emphasis"/>
          <w:b w:val="0"/>
          <w:bCs/>
          <w:sz w:val="36"/>
          <w:szCs w:val="36"/>
        </w:rPr>
        <w:t>Monday, November 24th, 2025</w:t>
      </w:r>
    </w:p>
    <w:p w14:paraId="534EDDDF" w14:textId="653FBB34" w:rsidR="004D5B8E" w:rsidRDefault="004D5B8E" w:rsidP="004D5B8E">
      <w:pPr>
        <w:jc w:val="center"/>
        <w:rPr>
          <w:rStyle w:val="Emphasis"/>
          <w:b w:val="0"/>
          <w:bCs/>
          <w:sz w:val="36"/>
          <w:szCs w:val="36"/>
        </w:rPr>
      </w:pPr>
      <w:r w:rsidRPr="00460266">
        <w:rPr>
          <w:rStyle w:val="Emphasis"/>
          <w:b w:val="0"/>
          <w:bCs/>
          <w:sz w:val="36"/>
          <w:szCs w:val="36"/>
        </w:rPr>
        <w:t xml:space="preserve">Closing Date: </w:t>
      </w:r>
      <w:r w:rsidR="00B02E38" w:rsidRPr="00B02E38">
        <w:rPr>
          <w:rStyle w:val="Emphasis"/>
          <w:b w:val="0"/>
          <w:bCs/>
          <w:sz w:val="36"/>
          <w:szCs w:val="36"/>
        </w:rPr>
        <w:t>Tuesday, January 6th, 2026 @ 4:00 PM MDT</w:t>
      </w:r>
    </w:p>
    <w:p w14:paraId="01303159" w14:textId="77777777" w:rsidR="00BE4AAE" w:rsidRPr="00683EB2" w:rsidRDefault="00BE4AAE" w:rsidP="004D5B8E">
      <w:pPr>
        <w:jc w:val="center"/>
        <w:rPr>
          <w:rStyle w:val="Emphasis"/>
          <w:sz w:val="48"/>
          <w:szCs w:val="48"/>
        </w:rPr>
      </w:pPr>
    </w:p>
    <w:bookmarkEnd w:id="0" w:displacedByCustomXml="next"/>
    <w:sdt>
      <w:sdtPr>
        <w:rPr>
          <w:rFonts w:ascii="Rasa" w:hAnsi="Rasa"/>
          <w:noProof/>
          <w:color w:val="000000"/>
          <w:sz w:val="24"/>
          <w:szCs w:val="24"/>
        </w:rPr>
        <w:id w:val="1371023926"/>
        <w:docPartObj>
          <w:docPartGallery w:val="Table of Contents"/>
          <w:docPartUnique/>
        </w:docPartObj>
      </w:sdtPr>
      <w:sdtContent>
        <w:p w14:paraId="562A03CE" w14:textId="129657D3" w:rsidR="00ED6F9E" w:rsidRPr="00A053AE" w:rsidRDefault="00ED6F9E" w:rsidP="00ED6F9E">
          <w:pPr>
            <w:pStyle w:val="TOCHeading"/>
            <w:tabs>
              <w:tab w:val="left" w:pos="8097"/>
            </w:tabs>
            <w:rPr>
              <w:noProof/>
            </w:rPr>
          </w:pPr>
          <w:r w:rsidRPr="22CF604C">
            <w:rPr>
              <w:noProof/>
            </w:rPr>
            <w:t>Table of Contents</w:t>
          </w:r>
          <w:r>
            <w:tab/>
          </w:r>
        </w:p>
        <w:p w14:paraId="35180E31" w14:textId="18C2084B" w:rsidR="00EE0525" w:rsidRDefault="00EE0525" w:rsidP="22CF604C">
          <w:pPr>
            <w:pStyle w:val="TOC1"/>
            <w:tabs>
              <w:tab w:val="clear" w:pos="9710"/>
              <w:tab w:val="right" w:leader="dot" w:pos="9705"/>
            </w:tabs>
            <w:rPr>
              <w:rStyle w:val="Hyperlink"/>
              <w:kern w:val="2"/>
              <w14:ligatures w14:val="standardContextual"/>
            </w:rPr>
          </w:pPr>
          <w:r>
            <w:fldChar w:fldCharType="begin"/>
          </w:r>
          <w:r w:rsidR="00ED6F9E">
            <w:instrText>TOC \o "1-3" \z \u \h</w:instrText>
          </w:r>
          <w:r>
            <w:fldChar w:fldCharType="separate"/>
          </w:r>
          <w:hyperlink w:anchor="_Toc1096063406">
            <w:r w:rsidR="22CF604C" w:rsidRPr="22CF604C">
              <w:rPr>
                <w:rStyle w:val="Hyperlink"/>
              </w:rPr>
              <w:t>1</w:t>
            </w:r>
            <w:r w:rsidR="00ED6F9E">
              <w:tab/>
            </w:r>
            <w:r w:rsidR="22CF604C" w:rsidRPr="22CF604C">
              <w:rPr>
                <w:rStyle w:val="Hyperlink"/>
              </w:rPr>
              <w:t>Minimum Criteria</w:t>
            </w:r>
            <w:r w:rsidR="00ED6F9E">
              <w:tab/>
            </w:r>
            <w:r w:rsidR="00ED6F9E">
              <w:fldChar w:fldCharType="begin"/>
            </w:r>
            <w:r w:rsidR="00ED6F9E">
              <w:instrText>PAGEREF _Toc1096063406 \h</w:instrText>
            </w:r>
            <w:r w:rsidR="00ED6F9E">
              <w:fldChar w:fldCharType="separate"/>
            </w:r>
            <w:r w:rsidR="22CF604C" w:rsidRPr="22CF604C">
              <w:rPr>
                <w:rStyle w:val="Hyperlink"/>
              </w:rPr>
              <w:t>2</w:t>
            </w:r>
            <w:r w:rsidR="00ED6F9E">
              <w:fldChar w:fldCharType="end"/>
            </w:r>
          </w:hyperlink>
        </w:p>
        <w:p w14:paraId="76E52F5C" w14:textId="5A1A32E0" w:rsidR="00EE0525" w:rsidRDefault="22CF604C" w:rsidP="22CF604C">
          <w:pPr>
            <w:pStyle w:val="TOC1"/>
            <w:tabs>
              <w:tab w:val="clear" w:pos="9710"/>
              <w:tab w:val="right" w:leader="dot" w:pos="9705"/>
            </w:tabs>
            <w:rPr>
              <w:rStyle w:val="Hyperlink"/>
              <w:kern w:val="2"/>
              <w14:ligatures w14:val="standardContextual"/>
            </w:rPr>
          </w:pPr>
          <w:hyperlink w:anchor="_Toc1240119550">
            <w:r w:rsidRPr="22CF604C">
              <w:rPr>
                <w:rStyle w:val="Hyperlink"/>
              </w:rPr>
              <w:t>2</w:t>
            </w:r>
            <w:r w:rsidR="00EE0525">
              <w:tab/>
            </w:r>
            <w:r w:rsidRPr="22CF604C">
              <w:rPr>
                <w:rStyle w:val="Hyperlink"/>
              </w:rPr>
              <w:t>Company Background Form</w:t>
            </w:r>
            <w:r w:rsidR="00EE0525">
              <w:tab/>
            </w:r>
            <w:r w:rsidR="00EE0525">
              <w:fldChar w:fldCharType="begin"/>
            </w:r>
            <w:r w:rsidR="00EE0525">
              <w:instrText>PAGEREF _Toc1240119550 \h</w:instrText>
            </w:r>
            <w:r w:rsidR="00EE0525">
              <w:fldChar w:fldCharType="separate"/>
            </w:r>
            <w:r w:rsidRPr="22CF604C">
              <w:rPr>
                <w:rStyle w:val="Hyperlink"/>
              </w:rPr>
              <w:t>3</w:t>
            </w:r>
            <w:r w:rsidR="00EE0525">
              <w:fldChar w:fldCharType="end"/>
            </w:r>
          </w:hyperlink>
        </w:p>
        <w:p w14:paraId="5156DA27" w14:textId="71966270" w:rsidR="00EE0525" w:rsidRDefault="22CF604C" w:rsidP="22CF604C">
          <w:pPr>
            <w:pStyle w:val="TOC1"/>
            <w:tabs>
              <w:tab w:val="clear" w:pos="9710"/>
              <w:tab w:val="right" w:leader="dot" w:pos="9705"/>
            </w:tabs>
            <w:rPr>
              <w:rStyle w:val="Hyperlink"/>
              <w:kern w:val="2"/>
              <w14:ligatures w14:val="standardContextual"/>
            </w:rPr>
          </w:pPr>
          <w:hyperlink w:anchor="_Toc1535215142">
            <w:r w:rsidRPr="22CF604C">
              <w:rPr>
                <w:rStyle w:val="Hyperlink"/>
              </w:rPr>
              <w:t>3</w:t>
            </w:r>
            <w:r w:rsidR="00EE0525">
              <w:tab/>
            </w:r>
            <w:r w:rsidRPr="22CF604C">
              <w:rPr>
                <w:rStyle w:val="Hyperlink"/>
              </w:rPr>
              <w:t>Functionality Questionnaire</w:t>
            </w:r>
            <w:r w:rsidR="00EE0525">
              <w:tab/>
            </w:r>
            <w:r w:rsidR="00EE0525">
              <w:fldChar w:fldCharType="begin"/>
            </w:r>
            <w:r w:rsidR="00EE0525">
              <w:instrText>PAGEREF _Toc1535215142 \h</w:instrText>
            </w:r>
            <w:r w:rsidR="00EE0525">
              <w:fldChar w:fldCharType="separate"/>
            </w:r>
            <w:r w:rsidRPr="22CF604C">
              <w:rPr>
                <w:rStyle w:val="Hyperlink"/>
              </w:rPr>
              <w:t>5</w:t>
            </w:r>
            <w:r w:rsidR="00EE0525">
              <w:fldChar w:fldCharType="end"/>
            </w:r>
          </w:hyperlink>
        </w:p>
        <w:p w14:paraId="0BFBDC38" w14:textId="6F7D2DC4" w:rsidR="00EE0525" w:rsidRDefault="22CF604C" w:rsidP="22CF604C">
          <w:pPr>
            <w:pStyle w:val="TOC1"/>
            <w:tabs>
              <w:tab w:val="clear" w:pos="9710"/>
              <w:tab w:val="right" w:leader="dot" w:pos="9705"/>
            </w:tabs>
            <w:rPr>
              <w:rStyle w:val="Hyperlink"/>
              <w:kern w:val="2"/>
              <w14:ligatures w14:val="standardContextual"/>
            </w:rPr>
          </w:pPr>
          <w:hyperlink w:anchor="_Toc738743032">
            <w:r w:rsidRPr="22CF604C">
              <w:rPr>
                <w:rStyle w:val="Hyperlink"/>
              </w:rPr>
              <w:t>4</w:t>
            </w:r>
            <w:r w:rsidR="00EE0525">
              <w:tab/>
            </w:r>
            <w:r w:rsidRPr="22CF604C">
              <w:rPr>
                <w:rStyle w:val="Hyperlink"/>
              </w:rPr>
              <w:t>Technical and Vendor Hosting Requirements Questionnaire</w:t>
            </w:r>
            <w:r w:rsidR="00EE0525">
              <w:tab/>
            </w:r>
            <w:r w:rsidR="00EE0525">
              <w:fldChar w:fldCharType="begin"/>
            </w:r>
            <w:r w:rsidR="00EE0525">
              <w:instrText>PAGEREF _Toc738743032 \h</w:instrText>
            </w:r>
            <w:r w:rsidR="00EE0525">
              <w:fldChar w:fldCharType="separate"/>
            </w:r>
            <w:r w:rsidRPr="22CF604C">
              <w:rPr>
                <w:rStyle w:val="Hyperlink"/>
              </w:rPr>
              <w:t>7</w:t>
            </w:r>
            <w:r w:rsidR="00EE0525">
              <w:fldChar w:fldCharType="end"/>
            </w:r>
          </w:hyperlink>
        </w:p>
        <w:p w14:paraId="583BFFD9" w14:textId="15E4BC13" w:rsidR="00EE0525" w:rsidRDefault="22CF604C" w:rsidP="22CF604C">
          <w:pPr>
            <w:pStyle w:val="TOC2"/>
            <w:rPr>
              <w:rStyle w:val="Hyperlink"/>
              <w:kern w:val="2"/>
              <w14:ligatures w14:val="standardContextual"/>
            </w:rPr>
          </w:pPr>
          <w:hyperlink w:anchor="_Toc1740400213">
            <w:r w:rsidRPr="22CF604C">
              <w:rPr>
                <w:rStyle w:val="Hyperlink"/>
              </w:rPr>
              <w:t>Hosting and Usage</w:t>
            </w:r>
            <w:r w:rsidR="00EE0525">
              <w:tab/>
            </w:r>
            <w:r w:rsidR="00EE0525">
              <w:fldChar w:fldCharType="begin"/>
            </w:r>
            <w:r w:rsidR="00EE0525">
              <w:instrText>PAGEREF _Toc1740400213 \h</w:instrText>
            </w:r>
            <w:r w:rsidR="00EE0525">
              <w:fldChar w:fldCharType="separate"/>
            </w:r>
            <w:r w:rsidRPr="22CF604C">
              <w:rPr>
                <w:rStyle w:val="Hyperlink"/>
              </w:rPr>
              <w:t>8</w:t>
            </w:r>
            <w:r w:rsidR="00EE0525">
              <w:fldChar w:fldCharType="end"/>
            </w:r>
          </w:hyperlink>
        </w:p>
        <w:p w14:paraId="10D307D2" w14:textId="1D3F4466" w:rsidR="00EE0525" w:rsidRDefault="22CF604C" w:rsidP="22CF604C">
          <w:pPr>
            <w:pStyle w:val="TOC2"/>
            <w:rPr>
              <w:rStyle w:val="Hyperlink"/>
              <w:kern w:val="2"/>
              <w14:ligatures w14:val="standardContextual"/>
            </w:rPr>
          </w:pPr>
          <w:hyperlink w:anchor="_Toc1542277106">
            <w:r w:rsidRPr="22CF604C">
              <w:rPr>
                <w:rStyle w:val="Hyperlink"/>
              </w:rPr>
              <w:t>Data Conversion</w:t>
            </w:r>
            <w:r w:rsidR="00EE0525">
              <w:tab/>
            </w:r>
            <w:r w:rsidR="00EE0525">
              <w:fldChar w:fldCharType="begin"/>
            </w:r>
            <w:r w:rsidR="00EE0525">
              <w:instrText>PAGEREF _Toc1542277106 \h</w:instrText>
            </w:r>
            <w:r w:rsidR="00EE0525">
              <w:fldChar w:fldCharType="separate"/>
            </w:r>
            <w:r w:rsidRPr="22CF604C">
              <w:rPr>
                <w:rStyle w:val="Hyperlink"/>
              </w:rPr>
              <w:t>8</w:t>
            </w:r>
            <w:r w:rsidR="00EE0525">
              <w:fldChar w:fldCharType="end"/>
            </w:r>
          </w:hyperlink>
        </w:p>
        <w:p w14:paraId="0ADFAA8E" w14:textId="4D629D15" w:rsidR="00EE0525" w:rsidRDefault="22CF604C" w:rsidP="22CF604C">
          <w:pPr>
            <w:pStyle w:val="TOC2"/>
            <w:rPr>
              <w:rStyle w:val="Hyperlink"/>
              <w:kern w:val="2"/>
              <w14:ligatures w14:val="standardContextual"/>
            </w:rPr>
          </w:pPr>
          <w:hyperlink w:anchor="_Toc2550804">
            <w:r w:rsidRPr="22CF604C">
              <w:rPr>
                <w:rStyle w:val="Hyperlink"/>
              </w:rPr>
              <w:t>System Performance</w:t>
            </w:r>
            <w:r w:rsidR="00EE0525">
              <w:tab/>
            </w:r>
            <w:r w:rsidR="00EE0525">
              <w:fldChar w:fldCharType="begin"/>
            </w:r>
            <w:r w:rsidR="00EE0525">
              <w:instrText>PAGEREF _Toc2550804 \h</w:instrText>
            </w:r>
            <w:r w:rsidR="00EE0525">
              <w:fldChar w:fldCharType="separate"/>
            </w:r>
            <w:r w:rsidRPr="22CF604C">
              <w:rPr>
                <w:rStyle w:val="Hyperlink"/>
              </w:rPr>
              <w:t>9</w:t>
            </w:r>
            <w:r w:rsidR="00EE0525">
              <w:fldChar w:fldCharType="end"/>
            </w:r>
          </w:hyperlink>
        </w:p>
        <w:p w14:paraId="419EC3F5" w14:textId="4E6EC8FA" w:rsidR="00EE0525" w:rsidRDefault="22CF604C" w:rsidP="22CF604C">
          <w:pPr>
            <w:pStyle w:val="TOC2"/>
            <w:rPr>
              <w:rStyle w:val="Hyperlink"/>
              <w:kern w:val="2"/>
              <w14:ligatures w14:val="standardContextual"/>
            </w:rPr>
          </w:pPr>
          <w:hyperlink w:anchor="_Toc1607507941">
            <w:r w:rsidRPr="22CF604C">
              <w:rPr>
                <w:rStyle w:val="Hyperlink"/>
              </w:rPr>
              <w:t>Security</w:t>
            </w:r>
            <w:r w:rsidR="00EE0525">
              <w:tab/>
            </w:r>
            <w:r w:rsidR="00EE0525">
              <w:fldChar w:fldCharType="begin"/>
            </w:r>
            <w:r w:rsidR="00EE0525">
              <w:instrText>PAGEREF _Toc1607507941 \h</w:instrText>
            </w:r>
            <w:r w:rsidR="00EE0525">
              <w:fldChar w:fldCharType="separate"/>
            </w:r>
            <w:r w:rsidRPr="22CF604C">
              <w:rPr>
                <w:rStyle w:val="Hyperlink"/>
              </w:rPr>
              <w:t>9</w:t>
            </w:r>
            <w:r w:rsidR="00EE0525">
              <w:fldChar w:fldCharType="end"/>
            </w:r>
          </w:hyperlink>
        </w:p>
        <w:p w14:paraId="02D05497" w14:textId="44D3BD63" w:rsidR="00EE0525" w:rsidRDefault="22CF604C" w:rsidP="22CF604C">
          <w:pPr>
            <w:pStyle w:val="TOC1"/>
            <w:tabs>
              <w:tab w:val="clear" w:pos="9710"/>
              <w:tab w:val="right" w:leader="dot" w:pos="9705"/>
            </w:tabs>
            <w:rPr>
              <w:rStyle w:val="Hyperlink"/>
              <w:kern w:val="2"/>
              <w14:ligatures w14:val="standardContextual"/>
            </w:rPr>
          </w:pPr>
          <w:hyperlink w:anchor="_Toc307393129">
            <w:r w:rsidRPr="22CF604C">
              <w:rPr>
                <w:rStyle w:val="Hyperlink"/>
              </w:rPr>
              <w:t>5</w:t>
            </w:r>
            <w:r w:rsidR="00EE0525">
              <w:tab/>
            </w:r>
            <w:r w:rsidRPr="22CF604C">
              <w:rPr>
                <w:rStyle w:val="Hyperlink"/>
              </w:rPr>
              <w:t>Report Development Questionnaire</w:t>
            </w:r>
            <w:r w:rsidR="00EE0525">
              <w:tab/>
            </w:r>
            <w:r w:rsidR="00EE0525">
              <w:fldChar w:fldCharType="begin"/>
            </w:r>
            <w:r w:rsidR="00EE0525">
              <w:instrText>PAGEREF _Toc307393129 \h</w:instrText>
            </w:r>
            <w:r w:rsidR="00EE0525">
              <w:fldChar w:fldCharType="separate"/>
            </w:r>
            <w:r w:rsidRPr="22CF604C">
              <w:rPr>
                <w:rStyle w:val="Hyperlink"/>
              </w:rPr>
              <w:t>12</w:t>
            </w:r>
            <w:r w:rsidR="00EE0525">
              <w:fldChar w:fldCharType="end"/>
            </w:r>
          </w:hyperlink>
        </w:p>
        <w:p w14:paraId="0D49DC61" w14:textId="480EBC51" w:rsidR="00EE0525" w:rsidRDefault="22CF604C" w:rsidP="22CF604C">
          <w:pPr>
            <w:pStyle w:val="TOC1"/>
            <w:tabs>
              <w:tab w:val="clear" w:pos="9710"/>
              <w:tab w:val="right" w:leader="dot" w:pos="9705"/>
            </w:tabs>
            <w:rPr>
              <w:rStyle w:val="Hyperlink"/>
              <w:kern w:val="2"/>
              <w14:ligatures w14:val="standardContextual"/>
            </w:rPr>
          </w:pPr>
          <w:hyperlink w:anchor="_Toc898722712">
            <w:r w:rsidRPr="22CF604C">
              <w:rPr>
                <w:rStyle w:val="Hyperlink"/>
              </w:rPr>
              <w:t>6</w:t>
            </w:r>
            <w:r w:rsidR="00EE0525">
              <w:tab/>
            </w:r>
            <w:r w:rsidRPr="22CF604C">
              <w:rPr>
                <w:rStyle w:val="Hyperlink"/>
              </w:rPr>
              <w:t>Integrations</w:t>
            </w:r>
            <w:r w:rsidR="00EE0525">
              <w:tab/>
            </w:r>
            <w:r w:rsidR="00EE0525">
              <w:fldChar w:fldCharType="begin"/>
            </w:r>
            <w:r w:rsidR="00EE0525">
              <w:instrText>PAGEREF _Toc898722712 \h</w:instrText>
            </w:r>
            <w:r w:rsidR="00EE0525">
              <w:fldChar w:fldCharType="separate"/>
            </w:r>
            <w:r w:rsidRPr="22CF604C">
              <w:rPr>
                <w:rStyle w:val="Hyperlink"/>
              </w:rPr>
              <w:t>13</w:t>
            </w:r>
            <w:r w:rsidR="00EE0525">
              <w:fldChar w:fldCharType="end"/>
            </w:r>
          </w:hyperlink>
        </w:p>
        <w:p w14:paraId="65983F91" w14:textId="6A69333B" w:rsidR="00EE0525" w:rsidRDefault="22CF604C" w:rsidP="22CF604C">
          <w:pPr>
            <w:pStyle w:val="TOC1"/>
            <w:tabs>
              <w:tab w:val="clear" w:pos="9710"/>
              <w:tab w:val="right" w:leader="dot" w:pos="9705"/>
            </w:tabs>
            <w:rPr>
              <w:rStyle w:val="Hyperlink"/>
              <w:kern w:val="2"/>
              <w14:ligatures w14:val="standardContextual"/>
            </w:rPr>
          </w:pPr>
          <w:hyperlink w:anchor="_Toc377950979">
            <w:r w:rsidRPr="22CF604C">
              <w:rPr>
                <w:rStyle w:val="Hyperlink"/>
              </w:rPr>
              <w:t>7</w:t>
            </w:r>
            <w:r w:rsidR="00EE0525">
              <w:tab/>
            </w:r>
            <w:r w:rsidRPr="22CF604C">
              <w:rPr>
                <w:rStyle w:val="Hyperlink"/>
              </w:rPr>
              <w:t>Implementation Approach Form</w:t>
            </w:r>
            <w:r w:rsidR="00EE0525">
              <w:tab/>
            </w:r>
            <w:r w:rsidR="00EE0525">
              <w:fldChar w:fldCharType="begin"/>
            </w:r>
            <w:r w:rsidR="00EE0525">
              <w:instrText>PAGEREF _Toc377950979 \h</w:instrText>
            </w:r>
            <w:r w:rsidR="00EE0525">
              <w:fldChar w:fldCharType="separate"/>
            </w:r>
            <w:r w:rsidRPr="22CF604C">
              <w:rPr>
                <w:rStyle w:val="Hyperlink"/>
              </w:rPr>
              <w:t>14</w:t>
            </w:r>
            <w:r w:rsidR="00EE0525">
              <w:fldChar w:fldCharType="end"/>
            </w:r>
          </w:hyperlink>
        </w:p>
        <w:p w14:paraId="1CCB95B4" w14:textId="0B421B6C" w:rsidR="00EE0525" w:rsidRDefault="22CF604C" w:rsidP="22CF604C">
          <w:pPr>
            <w:pStyle w:val="TOC1"/>
            <w:tabs>
              <w:tab w:val="clear" w:pos="9710"/>
              <w:tab w:val="right" w:leader="dot" w:pos="9705"/>
            </w:tabs>
            <w:rPr>
              <w:rStyle w:val="Hyperlink"/>
              <w:kern w:val="2"/>
              <w14:ligatures w14:val="standardContextual"/>
            </w:rPr>
          </w:pPr>
          <w:hyperlink w:anchor="_Toc1324770795">
            <w:r w:rsidRPr="22CF604C">
              <w:rPr>
                <w:rStyle w:val="Hyperlink"/>
              </w:rPr>
              <w:t>8</w:t>
            </w:r>
            <w:r w:rsidR="00EE0525">
              <w:tab/>
            </w:r>
            <w:r w:rsidRPr="22CF604C">
              <w:rPr>
                <w:rStyle w:val="Hyperlink"/>
              </w:rPr>
              <w:t>Stakeholder collaboration</w:t>
            </w:r>
            <w:r w:rsidR="00EE0525">
              <w:tab/>
            </w:r>
            <w:r w:rsidR="00EE0525">
              <w:fldChar w:fldCharType="begin"/>
            </w:r>
            <w:r w:rsidR="00EE0525">
              <w:instrText>PAGEREF _Toc1324770795 \h</w:instrText>
            </w:r>
            <w:r w:rsidR="00EE0525">
              <w:fldChar w:fldCharType="separate"/>
            </w:r>
            <w:r w:rsidRPr="22CF604C">
              <w:rPr>
                <w:rStyle w:val="Hyperlink"/>
              </w:rPr>
              <w:t>16</w:t>
            </w:r>
            <w:r w:rsidR="00EE0525">
              <w:fldChar w:fldCharType="end"/>
            </w:r>
          </w:hyperlink>
        </w:p>
        <w:p w14:paraId="493AE47F" w14:textId="2A6113AF" w:rsidR="00EE0525" w:rsidRDefault="22CF604C" w:rsidP="22CF604C">
          <w:pPr>
            <w:pStyle w:val="TOC1"/>
            <w:tabs>
              <w:tab w:val="clear" w:pos="9710"/>
              <w:tab w:val="right" w:leader="dot" w:pos="9705"/>
            </w:tabs>
            <w:rPr>
              <w:rStyle w:val="Hyperlink"/>
              <w:kern w:val="2"/>
              <w14:ligatures w14:val="standardContextual"/>
            </w:rPr>
          </w:pPr>
          <w:hyperlink w:anchor="_Toc1737203034">
            <w:r w:rsidRPr="22CF604C">
              <w:rPr>
                <w:rStyle w:val="Hyperlink"/>
              </w:rPr>
              <w:t>9</w:t>
            </w:r>
            <w:r w:rsidR="00EE0525">
              <w:tab/>
            </w:r>
            <w:r w:rsidRPr="22CF604C">
              <w:rPr>
                <w:rStyle w:val="Hyperlink"/>
              </w:rPr>
              <w:t>Ongoing Support Services Questionnaire</w:t>
            </w:r>
            <w:r w:rsidR="00EE0525">
              <w:tab/>
            </w:r>
            <w:r w:rsidR="00EE0525">
              <w:fldChar w:fldCharType="begin"/>
            </w:r>
            <w:r w:rsidR="00EE0525">
              <w:instrText>PAGEREF _Toc1737203034 \h</w:instrText>
            </w:r>
            <w:r w:rsidR="00EE0525">
              <w:fldChar w:fldCharType="separate"/>
            </w:r>
            <w:r w:rsidRPr="22CF604C">
              <w:rPr>
                <w:rStyle w:val="Hyperlink"/>
              </w:rPr>
              <w:t>18</w:t>
            </w:r>
            <w:r w:rsidR="00EE0525">
              <w:fldChar w:fldCharType="end"/>
            </w:r>
          </w:hyperlink>
        </w:p>
        <w:p w14:paraId="735CA843" w14:textId="6DC36ADD" w:rsidR="00EE0525" w:rsidRDefault="22CF604C" w:rsidP="22CF604C">
          <w:pPr>
            <w:pStyle w:val="TOC2"/>
            <w:rPr>
              <w:rStyle w:val="Hyperlink"/>
              <w:kern w:val="2"/>
              <w14:ligatures w14:val="standardContextual"/>
            </w:rPr>
          </w:pPr>
          <w:hyperlink w:anchor="_Toc1796932048">
            <w:r w:rsidRPr="22CF604C">
              <w:rPr>
                <w:rStyle w:val="Hyperlink"/>
              </w:rPr>
              <w:t>Support and Maintenance</w:t>
            </w:r>
            <w:r w:rsidR="00EE0525">
              <w:tab/>
            </w:r>
            <w:r w:rsidR="00EE0525">
              <w:fldChar w:fldCharType="begin"/>
            </w:r>
            <w:r w:rsidR="00EE0525">
              <w:instrText>PAGEREF _Toc1796932048 \h</w:instrText>
            </w:r>
            <w:r w:rsidR="00EE0525">
              <w:fldChar w:fldCharType="separate"/>
            </w:r>
            <w:r w:rsidRPr="22CF604C">
              <w:rPr>
                <w:rStyle w:val="Hyperlink"/>
              </w:rPr>
              <w:t>19</w:t>
            </w:r>
            <w:r w:rsidR="00EE0525">
              <w:fldChar w:fldCharType="end"/>
            </w:r>
          </w:hyperlink>
        </w:p>
        <w:p w14:paraId="44B00129" w14:textId="136168D5" w:rsidR="00EE0525" w:rsidRDefault="22CF604C" w:rsidP="22CF604C">
          <w:pPr>
            <w:pStyle w:val="TOC2"/>
            <w:rPr>
              <w:rStyle w:val="Hyperlink"/>
              <w:kern w:val="2"/>
              <w14:ligatures w14:val="standardContextual"/>
            </w:rPr>
          </w:pPr>
          <w:hyperlink w:anchor="_Toc1598164607">
            <w:r w:rsidRPr="22CF604C">
              <w:rPr>
                <w:rStyle w:val="Hyperlink"/>
              </w:rPr>
              <w:t>Software Updates and Distribution</w:t>
            </w:r>
            <w:r w:rsidR="00EE0525">
              <w:tab/>
            </w:r>
            <w:r w:rsidR="00EE0525">
              <w:fldChar w:fldCharType="begin"/>
            </w:r>
            <w:r w:rsidR="00EE0525">
              <w:instrText>PAGEREF _Toc1598164607 \h</w:instrText>
            </w:r>
            <w:r w:rsidR="00EE0525">
              <w:fldChar w:fldCharType="separate"/>
            </w:r>
            <w:r w:rsidRPr="22CF604C">
              <w:rPr>
                <w:rStyle w:val="Hyperlink"/>
              </w:rPr>
              <w:t>19</w:t>
            </w:r>
            <w:r w:rsidR="00EE0525">
              <w:fldChar w:fldCharType="end"/>
            </w:r>
          </w:hyperlink>
        </w:p>
        <w:p w14:paraId="2F294E3F" w14:textId="2F55D627" w:rsidR="00EE0525" w:rsidRDefault="22CF604C" w:rsidP="22CF604C">
          <w:pPr>
            <w:pStyle w:val="TOC1"/>
            <w:tabs>
              <w:tab w:val="clear" w:pos="9710"/>
              <w:tab w:val="right" w:leader="dot" w:pos="9705"/>
            </w:tabs>
            <w:rPr>
              <w:rStyle w:val="Hyperlink"/>
              <w:kern w:val="2"/>
              <w14:ligatures w14:val="standardContextual"/>
            </w:rPr>
          </w:pPr>
          <w:hyperlink w:anchor="_Toc858504522">
            <w:r w:rsidRPr="22CF604C">
              <w:rPr>
                <w:rStyle w:val="Hyperlink"/>
              </w:rPr>
              <w:t>10</w:t>
            </w:r>
            <w:r w:rsidR="00EE0525">
              <w:tab/>
            </w:r>
            <w:r w:rsidRPr="22CF604C">
              <w:rPr>
                <w:rStyle w:val="Hyperlink"/>
              </w:rPr>
              <w:t>Client Reference Questionnaire</w:t>
            </w:r>
            <w:r w:rsidR="00EE0525">
              <w:tab/>
            </w:r>
            <w:r w:rsidR="00EE0525">
              <w:fldChar w:fldCharType="begin"/>
            </w:r>
            <w:r w:rsidR="00EE0525">
              <w:instrText>PAGEREF _Toc858504522 \h</w:instrText>
            </w:r>
            <w:r w:rsidR="00EE0525">
              <w:fldChar w:fldCharType="separate"/>
            </w:r>
            <w:r w:rsidRPr="22CF604C">
              <w:rPr>
                <w:rStyle w:val="Hyperlink"/>
              </w:rPr>
              <w:t>20</w:t>
            </w:r>
            <w:r w:rsidR="00EE0525">
              <w:fldChar w:fldCharType="end"/>
            </w:r>
          </w:hyperlink>
        </w:p>
        <w:p w14:paraId="5EABA43F" w14:textId="41587042" w:rsidR="00EE0525" w:rsidRDefault="22CF604C" w:rsidP="22CF604C">
          <w:pPr>
            <w:pStyle w:val="TOC1"/>
            <w:tabs>
              <w:tab w:val="clear" w:pos="9710"/>
              <w:tab w:val="right" w:leader="dot" w:pos="9705"/>
            </w:tabs>
            <w:rPr>
              <w:rStyle w:val="Hyperlink"/>
              <w:kern w:val="2"/>
              <w14:ligatures w14:val="standardContextual"/>
            </w:rPr>
          </w:pPr>
          <w:hyperlink w:anchor="_Toc1892218258">
            <w:r w:rsidRPr="22CF604C">
              <w:rPr>
                <w:rStyle w:val="Hyperlink"/>
              </w:rPr>
              <w:t>11</w:t>
            </w:r>
            <w:r w:rsidR="00EE0525">
              <w:tab/>
            </w:r>
            <w:r w:rsidRPr="22CF604C">
              <w:rPr>
                <w:rStyle w:val="Hyperlink"/>
              </w:rPr>
              <w:t>Required Forms and Attachments</w:t>
            </w:r>
            <w:r w:rsidR="00EE0525">
              <w:tab/>
            </w:r>
            <w:r w:rsidR="00EE0525">
              <w:fldChar w:fldCharType="begin"/>
            </w:r>
            <w:r w:rsidR="00EE0525">
              <w:instrText>PAGEREF _Toc1892218258 \h</w:instrText>
            </w:r>
            <w:r w:rsidR="00EE0525">
              <w:fldChar w:fldCharType="separate"/>
            </w:r>
            <w:r w:rsidRPr="22CF604C">
              <w:rPr>
                <w:rStyle w:val="Hyperlink"/>
              </w:rPr>
              <w:t>23</w:t>
            </w:r>
            <w:r w:rsidR="00EE0525">
              <w:fldChar w:fldCharType="end"/>
            </w:r>
          </w:hyperlink>
        </w:p>
        <w:p w14:paraId="79C8EB29" w14:textId="1E1351F0" w:rsidR="00EE0525" w:rsidRDefault="22CF604C" w:rsidP="22CF604C">
          <w:pPr>
            <w:pStyle w:val="TOC2"/>
            <w:rPr>
              <w:rStyle w:val="Hyperlink"/>
              <w:kern w:val="2"/>
              <w14:ligatures w14:val="standardContextual"/>
            </w:rPr>
          </w:pPr>
          <w:hyperlink w:anchor="_Toc439829967">
            <w:r w:rsidRPr="22CF604C">
              <w:rPr>
                <w:rStyle w:val="Hyperlink"/>
              </w:rPr>
              <w:t>Submission Signature Form</w:t>
            </w:r>
            <w:r w:rsidR="00EE0525">
              <w:tab/>
            </w:r>
            <w:r w:rsidR="00EE0525">
              <w:fldChar w:fldCharType="begin"/>
            </w:r>
            <w:r w:rsidR="00EE0525">
              <w:instrText>PAGEREF _Toc439829967 \h</w:instrText>
            </w:r>
            <w:r w:rsidR="00EE0525">
              <w:fldChar w:fldCharType="separate"/>
            </w:r>
            <w:r w:rsidRPr="22CF604C">
              <w:rPr>
                <w:rStyle w:val="Hyperlink"/>
              </w:rPr>
              <w:t>24</w:t>
            </w:r>
            <w:r w:rsidR="00EE0525">
              <w:fldChar w:fldCharType="end"/>
            </w:r>
          </w:hyperlink>
        </w:p>
        <w:p w14:paraId="2BF281C7" w14:textId="09D9D008" w:rsidR="00EE0525" w:rsidRDefault="22CF604C" w:rsidP="22CF604C">
          <w:pPr>
            <w:pStyle w:val="TOC2"/>
            <w:rPr>
              <w:rStyle w:val="Hyperlink"/>
              <w:kern w:val="2"/>
              <w14:ligatures w14:val="standardContextual"/>
            </w:rPr>
          </w:pPr>
          <w:hyperlink w:anchor="_Toc1038148607">
            <w:r w:rsidRPr="22CF604C">
              <w:rPr>
                <w:rStyle w:val="Hyperlink"/>
              </w:rPr>
              <w:t>Non-Collusion Affidavit</w:t>
            </w:r>
            <w:r w:rsidR="00EE0525">
              <w:tab/>
            </w:r>
            <w:r w:rsidR="00EE0525">
              <w:fldChar w:fldCharType="begin"/>
            </w:r>
            <w:r w:rsidR="00EE0525">
              <w:instrText>PAGEREF _Toc1038148607 \h</w:instrText>
            </w:r>
            <w:r w:rsidR="00EE0525">
              <w:fldChar w:fldCharType="separate"/>
            </w:r>
            <w:r w:rsidRPr="22CF604C">
              <w:rPr>
                <w:rStyle w:val="Hyperlink"/>
              </w:rPr>
              <w:t>24</w:t>
            </w:r>
            <w:r w:rsidR="00EE0525">
              <w:fldChar w:fldCharType="end"/>
            </w:r>
          </w:hyperlink>
        </w:p>
        <w:p w14:paraId="116968C4" w14:textId="334E11A7" w:rsidR="00EE0525" w:rsidRDefault="22CF604C" w:rsidP="22CF604C">
          <w:pPr>
            <w:pStyle w:val="TOC2"/>
            <w:rPr>
              <w:rStyle w:val="Hyperlink"/>
              <w:kern w:val="2"/>
              <w14:ligatures w14:val="standardContextual"/>
            </w:rPr>
          </w:pPr>
          <w:hyperlink w:anchor="_Toc2002449710">
            <w:r w:rsidRPr="22CF604C">
              <w:rPr>
                <w:rStyle w:val="Hyperlink"/>
              </w:rPr>
              <w:t>Subscription and Maintenance Agreement</w:t>
            </w:r>
            <w:r w:rsidR="00EE0525">
              <w:tab/>
            </w:r>
            <w:r w:rsidR="00EE0525">
              <w:fldChar w:fldCharType="begin"/>
            </w:r>
            <w:r w:rsidR="00EE0525">
              <w:instrText>PAGEREF _Toc2002449710 \h</w:instrText>
            </w:r>
            <w:r w:rsidR="00EE0525">
              <w:fldChar w:fldCharType="separate"/>
            </w:r>
            <w:r w:rsidRPr="22CF604C">
              <w:rPr>
                <w:rStyle w:val="Hyperlink"/>
              </w:rPr>
              <w:t>25</w:t>
            </w:r>
            <w:r w:rsidR="00EE0525">
              <w:fldChar w:fldCharType="end"/>
            </w:r>
          </w:hyperlink>
        </w:p>
        <w:p w14:paraId="13E4E6E5" w14:textId="4849DDF7" w:rsidR="00EE0525" w:rsidRDefault="22CF604C" w:rsidP="22CF604C">
          <w:pPr>
            <w:pStyle w:val="TOC1"/>
            <w:tabs>
              <w:tab w:val="clear" w:pos="9710"/>
              <w:tab w:val="right" w:leader="dot" w:pos="9705"/>
            </w:tabs>
            <w:rPr>
              <w:rStyle w:val="Hyperlink"/>
              <w:kern w:val="2"/>
              <w14:ligatures w14:val="standardContextual"/>
            </w:rPr>
          </w:pPr>
          <w:hyperlink w:anchor="_Toc1340199388">
            <w:r w:rsidRPr="22CF604C">
              <w:rPr>
                <w:rStyle w:val="Hyperlink"/>
              </w:rPr>
              <w:t>12</w:t>
            </w:r>
            <w:r w:rsidR="00EE0525">
              <w:tab/>
            </w:r>
            <w:r w:rsidRPr="22CF604C">
              <w:rPr>
                <w:rStyle w:val="Hyperlink"/>
              </w:rPr>
              <w:t>Addenda</w:t>
            </w:r>
            <w:r w:rsidR="00EE0525">
              <w:tab/>
            </w:r>
            <w:r w:rsidR="00EE0525">
              <w:fldChar w:fldCharType="begin"/>
            </w:r>
            <w:r w:rsidR="00EE0525">
              <w:instrText>PAGEREF _Toc1340199388 \h</w:instrText>
            </w:r>
            <w:r w:rsidR="00EE0525">
              <w:fldChar w:fldCharType="separate"/>
            </w:r>
            <w:r w:rsidRPr="22CF604C">
              <w:rPr>
                <w:rStyle w:val="Hyperlink"/>
              </w:rPr>
              <w:t>25</w:t>
            </w:r>
            <w:r w:rsidR="00EE0525">
              <w:fldChar w:fldCharType="end"/>
            </w:r>
          </w:hyperlink>
          <w:r w:rsidR="00EE0525">
            <w:fldChar w:fldCharType="end"/>
          </w:r>
        </w:p>
      </w:sdtContent>
    </w:sdt>
    <w:p w14:paraId="5D98E17C" w14:textId="4F7AA1CD" w:rsidR="00ED6F9E" w:rsidRDefault="00ED6F9E" w:rsidP="00ED6F9E"/>
    <w:p w14:paraId="4D0F3F38" w14:textId="77777777" w:rsidR="00ED6F9E" w:rsidRDefault="00ED6F9E" w:rsidP="00ED6F9E">
      <w:pPr>
        <w:rPr>
          <w:b/>
          <w:noProof/>
        </w:rPr>
      </w:pPr>
    </w:p>
    <w:p w14:paraId="5CF913C5" w14:textId="77777777" w:rsidR="00ED6F9E" w:rsidRDefault="00ED6F9E" w:rsidP="00ED6F9E">
      <w:pPr>
        <w:spacing w:before="0" w:after="0" w:line="240" w:lineRule="auto"/>
        <w:rPr>
          <w:b/>
          <w:noProof/>
        </w:rPr>
      </w:pPr>
      <w:r>
        <w:rPr>
          <w:b/>
          <w:noProof/>
        </w:rPr>
        <w:br w:type="page"/>
      </w:r>
    </w:p>
    <w:p w14:paraId="5A7850E5" w14:textId="77777777" w:rsidR="00ED6F9E" w:rsidRDefault="00ED6F9E" w:rsidP="00ED6F9E">
      <w:pPr>
        <w:pStyle w:val="Heading1"/>
      </w:pPr>
      <w:bookmarkStart w:id="2" w:name="_Toc205985555"/>
      <w:bookmarkStart w:id="3" w:name="_Toc1096063406"/>
      <w:bookmarkStart w:id="4" w:name="_Ref332805952"/>
      <w:bookmarkStart w:id="5" w:name="_Ref71558133"/>
      <w:bookmarkStart w:id="6" w:name="_Ref71559139"/>
      <w:bookmarkStart w:id="7" w:name="_Toc71559889"/>
      <w:bookmarkStart w:id="8" w:name="_Toc71737714"/>
      <w:r>
        <w:lastRenderedPageBreak/>
        <w:t>Minimum Criteria</w:t>
      </w:r>
      <w:bookmarkEnd w:id="2"/>
      <w:bookmarkEnd w:id="3"/>
    </w:p>
    <w:p w14:paraId="54C44359" w14:textId="77777777" w:rsidR="00ED6F9E" w:rsidRPr="004C2549" w:rsidRDefault="00ED6F9E" w:rsidP="00ED6F9E">
      <w:r w:rsidRPr="004C2549">
        <w:t>As noted in the RF</w:t>
      </w:r>
      <w:r>
        <w:t>P</w:t>
      </w:r>
      <w:r w:rsidRPr="004C2549">
        <w:t xml:space="preserve">, proposed solutions </w:t>
      </w:r>
      <w:r w:rsidRPr="004C2549">
        <w:rPr>
          <w:b/>
          <w:bCs/>
        </w:rPr>
        <w:t>MUST</w:t>
      </w:r>
      <w:r w:rsidRPr="004C2549">
        <w:t xml:space="preserve"> meet all the following requirements. </w:t>
      </w:r>
      <w:r>
        <w:rPr>
          <w:b/>
          <w:bCs/>
        </w:rPr>
        <w:t>Submission</w:t>
      </w:r>
      <w:r w:rsidRPr="004C2549">
        <w:rPr>
          <w:b/>
          <w:bCs/>
        </w:rPr>
        <w:t>s not meeting these requirements will be rejected.</w:t>
      </w:r>
      <w:r w:rsidRPr="004C2549">
        <w:t xml:space="preserve"> </w:t>
      </w:r>
      <w:r>
        <w:t>Vendor</w:t>
      </w:r>
      <w:r w:rsidRPr="004C2549">
        <w:t xml:space="preserve">s should acknowledge acceptance of these terms and include the following checklist in their </w:t>
      </w:r>
      <w:r>
        <w:t>RFP</w:t>
      </w:r>
      <w:r w:rsidRPr="004C2549">
        <w:t xml:space="preserve"> response. </w:t>
      </w:r>
    </w:p>
    <w:tbl>
      <w:tblPr>
        <w:tblW w:w="0" w:type="auto"/>
        <w:jc w:val="center"/>
        <w:tblLook w:val="04A0" w:firstRow="1" w:lastRow="0" w:firstColumn="1" w:lastColumn="0" w:noHBand="0" w:noVBand="1"/>
      </w:tblPr>
      <w:tblGrid>
        <w:gridCol w:w="7460"/>
        <w:gridCol w:w="1900"/>
      </w:tblGrid>
      <w:tr w:rsidR="00ED6F9E" w:rsidRPr="00F26699" w14:paraId="41CF6944" w14:textId="77777777" w:rsidTr="1A1F4DC7">
        <w:trPr>
          <w:jc w:val="center"/>
        </w:trPr>
        <w:tc>
          <w:tcPr>
            <w:tcW w:w="7460" w:type="dxa"/>
            <w:tcBorders>
              <w:bottom w:val="single" w:sz="4" w:space="0" w:color="BFBFBF" w:themeColor="background1" w:themeShade="BF"/>
            </w:tcBorders>
            <w:shd w:val="clear" w:color="auto" w:fill="8496B0" w:themeFill="text2" w:themeFillTint="99"/>
          </w:tcPr>
          <w:p w14:paraId="0858853A" w14:textId="754459DD" w:rsidR="00ED6F9E" w:rsidRPr="00072462" w:rsidRDefault="00ED6F9E">
            <w:pPr>
              <w:pStyle w:val="TableHeading"/>
              <w:jc w:val="center"/>
              <w:rPr>
                <w:rStyle w:val="Emphasis"/>
                <w:b/>
                <w:bCs w:val="0"/>
                <w:color w:val="FFFFFF" w:themeColor="background1"/>
              </w:rPr>
            </w:pPr>
            <w:r w:rsidRPr="1A1F4DC7">
              <w:rPr>
                <w:rStyle w:val="Emphasis"/>
                <w:b/>
                <w:color w:val="FFFFFF" w:themeColor="background1"/>
              </w:rPr>
              <w:t>Minimum Criteria</w:t>
            </w:r>
          </w:p>
        </w:tc>
        <w:tc>
          <w:tcPr>
            <w:tcW w:w="1900" w:type="dxa"/>
            <w:tcBorders>
              <w:bottom w:val="single" w:sz="4" w:space="0" w:color="BFBFBF" w:themeColor="background1" w:themeShade="BF"/>
            </w:tcBorders>
            <w:shd w:val="clear" w:color="auto" w:fill="8496B0" w:themeFill="text2" w:themeFillTint="99"/>
          </w:tcPr>
          <w:p w14:paraId="46FBB805" w14:textId="77777777" w:rsidR="00ED6F9E" w:rsidRPr="00072462" w:rsidRDefault="00ED6F9E">
            <w:pPr>
              <w:pStyle w:val="TableHeading"/>
              <w:jc w:val="center"/>
              <w:rPr>
                <w:rStyle w:val="Emphasis"/>
                <w:b/>
                <w:bCs w:val="0"/>
                <w:color w:val="FFFFFF" w:themeColor="background1"/>
              </w:rPr>
            </w:pPr>
            <w:r w:rsidRPr="00072462">
              <w:rPr>
                <w:rStyle w:val="Emphasis"/>
                <w:b/>
                <w:bCs w:val="0"/>
                <w:color w:val="FFFFFF" w:themeColor="background1"/>
              </w:rPr>
              <w:t>Yes/No</w:t>
            </w:r>
          </w:p>
        </w:tc>
      </w:tr>
      <w:tr w:rsidR="00ED6F9E" w:rsidRPr="00375051" w14:paraId="340C7787" w14:textId="77777777" w:rsidTr="1A1F4DC7">
        <w:trPr>
          <w:jc w:val="center"/>
        </w:trPr>
        <w:tc>
          <w:tcPr>
            <w:tcW w:w="7460" w:type="dxa"/>
            <w:tcBorders>
              <w:top w:val="single" w:sz="4" w:space="0" w:color="BFBFBF" w:themeColor="background1" w:themeShade="BF"/>
              <w:bottom w:val="single" w:sz="4" w:space="0" w:color="BFBFBF" w:themeColor="background1" w:themeShade="BF"/>
            </w:tcBorders>
          </w:tcPr>
          <w:p w14:paraId="4D061A30" w14:textId="77777777" w:rsidR="00ED6F9E" w:rsidRPr="00C11507" w:rsidRDefault="00ED6F9E">
            <w:pPr>
              <w:spacing w:before="60" w:after="60"/>
              <w:jc w:val="both"/>
              <w:rPr>
                <w:rStyle w:val="Emphasis"/>
              </w:rPr>
            </w:pPr>
            <w:r w:rsidRPr="00C11507">
              <w:rPr>
                <w:rStyle w:val="Emphasis"/>
              </w:rPr>
              <w:t>Minimum Client Software Installations</w:t>
            </w:r>
          </w:p>
          <w:p w14:paraId="7E277E06" w14:textId="0A02D535" w:rsidR="00ED6F9E" w:rsidRPr="00C11507" w:rsidRDefault="00ED6F9E">
            <w:pPr>
              <w:spacing w:before="60" w:after="60"/>
              <w:jc w:val="both"/>
            </w:pPr>
            <w:r w:rsidRPr="007121AD">
              <w:t xml:space="preserve">Software </w:t>
            </w:r>
            <w:r>
              <w:t>Vendor</w:t>
            </w:r>
            <w:r w:rsidRPr="007121AD">
              <w:t xml:space="preserve"> and/or integrator combined must have provided software for at least</w:t>
            </w:r>
            <w:r>
              <w:t xml:space="preserve"> three </w:t>
            </w:r>
            <w:r w:rsidR="004B2441">
              <w:t xml:space="preserve">water districts or </w:t>
            </w:r>
            <w:r w:rsidRPr="007121AD">
              <w:t>public sector organizations of similar size and complexity within the past five years</w:t>
            </w:r>
            <w:r>
              <w:t>.</w:t>
            </w:r>
          </w:p>
        </w:tc>
        <w:sdt>
          <w:sdtPr>
            <w:rPr>
              <w:rStyle w:val="Emphasis"/>
            </w:rPr>
            <w:id w:val="1464850664"/>
            <w:placeholder>
              <w:docPart w:val="D8B55F3241BC4DD8BC7861558D3230BE"/>
            </w:placeholder>
            <w:dropDownList>
              <w:listItem w:displayText="Yes" w:value="Yes"/>
              <w:listItem w:displayText="No" w:value="No"/>
            </w:dropDownList>
          </w:sdtPr>
          <w:sdtContent>
            <w:tc>
              <w:tcPr>
                <w:tcW w:w="1900" w:type="dxa"/>
                <w:tcBorders>
                  <w:top w:val="single" w:sz="4" w:space="0" w:color="BFBFBF" w:themeColor="background1" w:themeShade="BF"/>
                  <w:bottom w:val="single" w:sz="4" w:space="0" w:color="BFBFBF" w:themeColor="background1" w:themeShade="BF"/>
                </w:tcBorders>
              </w:tcPr>
              <w:p w14:paraId="4C1A9D2C" w14:textId="47CC8287" w:rsidR="00ED6F9E" w:rsidRPr="00375051" w:rsidRDefault="1A764B71">
                <w:pPr>
                  <w:spacing w:before="60" w:after="60"/>
                  <w:jc w:val="center"/>
                  <w:rPr>
                    <w:rStyle w:val="Emphasis"/>
                  </w:rPr>
                </w:pPr>
                <w:r w:rsidRPr="3EBDC7C5">
                  <w:rPr>
                    <w:rStyle w:val="Emphasis"/>
                  </w:rPr>
                  <w:t>Yes</w:t>
                </w:r>
              </w:p>
            </w:tc>
          </w:sdtContent>
        </w:sdt>
      </w:tr>
      <w:tr w:rsidR="00ED6F9E" w:rsidRPr="00375051" w14:paraId="0C2A75BA" w14:textId="77777777" w:rsidTr="1A1F4DC7">
        <w:trPr>
          <w:jc w:val="center"/>
        </w:trPr>
        <w:tc>
          <w:tcPr>
            <w:tcW w:w="7460" w:type="dxa"/>
            <w:tcBorders>
              <w:top w:val="single" w:sz="4" w:space="0" w:color="BFBFBF" w:themeColor="background1" w:themeShade="BF"/>
              <w:bottom w:val="single" w:sz="4" w:space="0" w:color="BFBFBF" w:themeColor="background1" w:themeShade="BF"/>
            </w:tcBorders>
          </w:tcPr>
          <w:p w14:paraId="5D524803" w14:textId="77777777" w:rsidR="00ED6F9E" w:rsidRPr="00C11507" w:rsidRDefault="00ED6F9E">
            <w:pPr>
              <w:spacing w:before="60" w:after="60"/>
              <w:jc w:val="both"/>
              <w:rPr>
                <w:rStyle w:val="Emphasis"/>
              </w:rPr>
            </w:pPr>
            <w:r>
              <w:rPr>
                <w:rStyle w:val="Emphasis"/>
              </w:rPr>
              <w:t>RFP</w:t>
            </w:r>
            <w:r w:rsidRPr="00C11507">
              <w:rPr>
                <w:rStyle w:val="Emphasis"/>
              </w:rPr>
              <w:t xml:space="preserve"> Response</w:t>
            </w:r>
          </w:p>
          <w:p w14:paraId="38A1905A" w14:textId="77777777" w:rsidR="00ED6F9E" w:rsidRPr="00C11507" w:rsidRDefault="00ED6F9E">
            <w:pPr>
              <w:spacing w:before="60" w:after="60"/>
              <w:jc w:val="both"/>
            </w:pPr>
            <w:r>
              <w:t>RFP</w:t>
            </w:r>
            <w:r w:rsidRPr="00C11507">
              <w:t xml:space="preserve"> response is submitted by the due date and time.</w:t>
            </w:r>
          </w:p>
        </w:tc>
        <w:sdt>
          <w:sdtPr>
            <w:rPr>
              <w:rStyle w:val="Emphasis"/>
            </w:rPr>
            <w:id w:val="-1301379450"/>
            <w:placeholder>
              <w:docPart w:val="E2C9B58489314AFE88C7B1E11C7A8E10"/>
            </w:placeholder>
            <w:dropDownList>
              <w:listItem w:displayText="Yes" w:value="Yes"/>
              <w:listItem w:displayText="No" w:value="No"/>
            </w:dropDownList>
          </w:sdtPr>
          <w:sdtContent>
            <w:tc>
              <w:tcPr>
                <w:tcW w:w="1900" w:type="dxa"/>
                <w:tcBorders>
                  <w:top w:val="single" w:sz="4" w:space="0" w:color="BFBFBF" w:themeColor="background1" w:themeShade="BF"/>
                  <w:bottom w:val="single" w:sz="4" w:space="0" w:color="BFBFBF" w:themeColor="background1" w:themeShade="BF"/>
                </w:tcBorders>
              </w:tcPr>
              <w:p w14:paraId="292BB0CD" w14:textId="10945D61" w:rsidR="00ED6F9E" w:rsidRPr="00375051" w:rsidRDefault="6A36972E">
                <w:pPr>
                  <w:spacing w:before="60" w:after="60"/>
                  <w:jc w:val="center"/>
                  <w:rPr>
                    <w:rStyle w:val="Emphasis"/>
                  </w:rPr>
                </w:pPr>
                <w:r w:rsidRPr="3EBDC7C5">
                  <w:rPr>
                    <w:rStyle w:val="Emphasis"/>
                  </w:rPr>
                  <w:t>Yes</w:t>
                </w:r>
              </w:p>
            </w:tc>
          </w:sdtContent>
        </w:sdt>
      </w:tr>
      <w:tr w:rsidR="00ED6F9E" w:rsidRPr="00375051" w14:paraId="41E98C05" w14:textId="77777777" w:rsidTr="1A1F4DC7">
        <w:trPr>
          <w:jc w:val="center"/>
        </w:trPr>
        <w:tc>
          <w:tcPr>
            <w:tcW w:w="7460" w:type="dxa"/>
            <w:tcBorders>
              <w:top w:val="single" w:sz="4" w:space="0" w:color="BFBFBF" w:themeColor="background1" w:themeShade="BF"/>
              <w:bottom w:val="single" w:sz="4" w:space="0" w:color="BFBFBF" w:themeColor="background1" w:themeShade="BF"/>
            </w:tcBorders>
          </w:tcPr>
          <w:p w14:paraId="53F31E76" w14:textId="77777777" w:rsidR="00ED6F9E" w:rsidRPr="00C11507" w:rsidRDefault="00ED6F9E">
            <w:pPr>
              <w:spacing w:before="60" w:after="60"/>
              <w:jc w:val="both"/>
              <w:rPr>
                <w:rStyle w:val="Emphasis"/>
              </w:rPr>
            </w:pPr>
            <w:r w:rsidRPr="00C11507">
              <w:rPr>
                <w:rStyle w:val="Emphasis"/>
              </w:rPr>
              <w:t>Response Authorization</w:t>
            </w:r>
          </w:p>
          <w:p w14:paraId="30E4700E" w14:textId="77777777" w:rsidR="00ED6F9E" w:rsidRPr="00C11507" w:rsidRDefault="00ED6F9E">
            <w:pPr>
              <w:spacing w:before="60" w:after="60"/>
              <w:jc w:val="both"/>
            </w:pPr>
            <w:r w:rsidRPr="00C11507">
              <w:t xml:space="preserve">The </w:t>
            </w:r>
            <w:r>
              <w:t>RFP</w:t>
            </w:r>
            <w:r w:rsidRPr="00C11507">
              <w:t xml:space="preserve"> response is signed by an authorized company officer.</w:t>
            </w:r>
          </w:p>
        </w:tc>
        <w:sdt>
          <w:sdtPr>
            <w:rPr>
              <w:rStyle w:val="Emphasis"/>
            </w:rPr>
            <w:id w:val="777759688"/>
            <w:placeholder>
              <w:docPart w:val="D83E9482F3794B05B07AEFFB485088F6"/>
            </w:placeholder>
            <w:dropDownList>
              <w:listItem w:displayText="Yes" w:value="Yes"/>
              <w:listItem w:displayText="No" w:value="No"/>
            </w:dropDownList>
          </w:sdtPr>
          <w:sdtContent>
            <w:tc>
              <w:tcPr>
                <w:tcW w:w="1900" w:type="dxa"/>
                <w:tcBorders>
                  <w:top w:val="single" w:sz="4" w:space="0" w:color="BFBFBF" w:themeColor="background1" w:themeShade="BF"/>
                  <w:bottom w:val="single" w:sz="4" w:space="0" w:color="BFBFBF" w:themeColor="background1" w:themeShade="BF"/>
                </w:tcBorders>
              </w:tcPr>
              <w:p w14:paraId="46ABA519" w14:textId="29A0A9FA" w:rsidR="00ED6F9E" w:rsidRPr="00375051" w:rsidRDefault="586FB3B8">
                <w:pPr>
                  <w:spacing w:before="60" w:after="60"/>
                  <w:jc w:val="center"/>
                  <w:rPr>
                    <w:rStyle w:val="Emphasis"/>
                  </w:rPr>
                </w:pPr>
                <w:r w:rsidRPr="1E9A0B04">
                  <w:rPr>
                    <w:rStyle w:val="Emphasis"/>
                  </w:rPr>
                  <w:t>Yes</w:t>
                </w:r>
              </w:p>
            </w:tc>
          </w:sdtContent>
        </w:sdt>
      </w:tr>
      <w:tr w:rsidR="00ED6F9E" w:rsidRPr="00375051" w14:paraId="73936AB3" w14:textId="77777777" w:rsidTr="1A1F4DC7">
        <w:trPr>
          <w:jc w:val="center"/>
        </w:trPr>
        <w:tc>
          <w:tcPr>
            <w:tcW w:w="7460" w:type="dxa"/>
            <w:tcBorders>
              <w:top w:val="single" w:sz="4" w:space="0" w:color="BFBFBF" w:themeColor="background1" w:themeShade="BF"/>
              <w:bottom w:val="single" w:sz="4" w:space="0" w:color="BFBFBF" w:themeColor="background1" w:themeShade="BF"/>
            </w:tcBorders>
          </w:tcPr>
          <w:p w14:paraId="37AD70C9" w14:textId="77777777" w:rsidR="00ED6F9E" w:rsidRPr="00C11507" w:rsidRDefault="00ED6F9E">
            <w:pPr>
              <w:spacing w:before="60" w:after="60"/>
              <w:jc w:val="both"/>
              <w:rPr>
                <w:rStyle w:val="Emphasis"/>
              </w:rPr>
            </w:pPr>
            <w:r w:rsidRPr="00C11507">
              <w:rPr>
                <w:rStyle w:val="Emphasis"/>
              </w:rPr>
              <w:t>Response Completeness</w:t>
            </w:r>
          </w:p>
          <w:p w14:paraId="13CCA81D" w14:textId="77777777" w:rsidR="00ED6F9E" w:rsidRPr="00C11507" w:rsidRDefault="00ED6F9E">
            <w:pPr>
              <w:spacing w:before="60" w:after="60"/>
              <w:jc w:val="both"/>
            </w:pPr>
            <w:r>
              <w:t>The Vendor</w:t>
            </w:r>
            <w:r w:rsidRPr="007121AD">
              <w:t xml:space="preserve"> complied with all instructions in the </w:t>
            </w:r>
            <w:r>
              <w:t>RFP</w:t>
            </w:r>
            <w:r w:rsidRPr="007121AD">
              <w:t xml:space="preserve"> and </w:t>
            </w:r>
            <w:r>
              <w:t xml:space="preserve">responded </w:t>
            </w:r>
            <w:r w:rsidRPr="007121AD">
              <w:t xml:space="preserve">to all items requested with sufficient detail, which provides for the </w:t>
            </w:r>
            <w:r>
              <w:t>response</w:t>
            </w:r>
            <w:r w:rsidRPr="007121AD">
              <w:t xml:space="preserve"> to be properly evaluated.  Any deficiencies in this regard will be determined at the sole discretion of </w:t>
            </w:r>
            <w:r>
              <w:t>the Client</w:t>
            </w:r>
            <w:r w:rsidRPr="007121AD">
              <w:t xml:space="preserve"> to be either a defect that will be waived or that the </w:t>
            </w:r>
            <w:r>
              <w:t>response</w:t>
            </w:r>
            <w:r w:rsidRPr="007121AD">
              <w:t xml:space="preserve"> can be sufficiently modified to meet the requirements of the </w:t>
            </w:r>
            <w:r>
              <w:t>RFP</w:t>
            </w:r>
            <w:r w:rsidRPr="007121AD">
              <w:t>.</w:t>
            </w:r>
          </w:p>
        </w:tc>
        <w:sdt>
          <w:sdtPr>
            <w:rPr>
              <w:rStyle w:val="Emphasis"/>
            </w:rPr>
            <w:id w:val="-1920705278"/>
            <w:placeholder>
              <w:docPart w:val="5D856C5A77B04468A39E753E2890EE62"/>
            </w:placeholder>
            <w:dropDownList>
              <w:listItem w:displayText="Yes" w:value="Yes"/>
              <w:listItem w:displayText="No" w:value="No"/>
            </w:dropDownList>
          </w:sdtPr>
          <w:sdtContent>
            <w:tc>
              <w:tcPr>
                <w:tcW w:w="1900" w:type="dxa"/>
                <w:tcBorders>
                  <w:top w:val="single" w:sz="4" w:space="0" w:color="BFBFBF" w:themeColor="background1" w:themeShade="BF"/>
                  <w:bottom w:val="single" w:sz="4" w:space="0" w:color="BFBFBF" w:themeColor="background1" w:themeShade="BF"/>
                </w:tcBorders>
              </w:tcPr>
              <w:p w14:paraId="2D5A12E3" w14:textId="0C1FD788" w:rsidR="00ED6F9E" w:rsidRPr="00375051" w:rsidRDefault="77A0295F">
                <w:pPr>
                  <w:spacing w:before="60" w:after="60"/>
                  <w:jc w:val="center"/>
                  <w:rPr>
                    <w:rStyle w:val="Emphasis"/>
                  </w:rPr>
                </w:pPr>
                <w:r w:rsidRPr="1E9A0B04">
                  <w:rPr>
                    <w:rStyle w:val="Emphasis"/>
                  </w:rPr>
                  <w:t>Yes</w:t>
                </w:r>
              </w:p>
            </w:tc>
          </w:sdtContent>
        </w:sdt>
      </w:tr>
    </w:tbl>
    <w:p w14:paraId="797145DE" w14:textId="77777777" w:rsidR="00ED6F9E" w:rsidRDefault="00ED6F9E" w:rsidP="00ED6F9E">
      <w:pPr>
        <w:spacing w:before="0" w:after="0" w:line="240" w:lineRule="auto"/>
        <w:rPr>
          <w:rFonts w:asciiTheme="majorHAnsi" w:hAnsiTheme="majorHAnsi"/>
          <w:b/>
          <w:bCs/>
        </w:rPr>
      </w:pPr>
      <w:r>
        <w:br w:type="page"/>
      </w:r>
    </w:p>
    <w:p w14:paraId="099244C5" w14:textId="77777777" w:rsidR="00ED6F9E" w:rsidRPr="00F52ABD" w:rsidRDefault="00ED6F9E" w:rsidP="00ED6F9E">
      <w:pPr>
        <w:pStyle w:val="Heading1"/>
      </w:pPr>
      <w:bookmarkStart w:id="9" w:name="_Toc205985556"/>
      <w:bookmarkStart w:id="10" w:name="_Toc1240119550"/>
      <w:r>
        <w:lastRenderedPageBreak/>
        <w:t>Company Background Form</w:t>
      </w:r>
      <w:bookmarkEnd w:id="4"/>
      <w:bookmarkEnd w:id="5"/>
      <w:bookmarkEnd w:id="6"/>
      <w:bookmarkEnd w:id="7"/>
      <w:bookmarkEnd w:id="8"/>
      <w:bookmarkEnd w:id="9"/>
      <w:bookmarkEnd w:id="10"/>
    </w:p>
    <w:p w14:paraId="4B64FB6E" w14:textId="0064808C" w:rsidR="00ED6F9E" w:rsidRPr="00A877B5" w:rsidRDefault="00ED6F9E" w:rsidP="00ED6F9E">
      <w:pPr>
        <w:pStyle w:val="Bullet"/>
        <w:tabs>
          <w:tab w:val="clear" w:pos="360"/>
        </w:tabs>
        <w:ind w:left="0" w:firstLine="0"/>
        <w:jc w:val="both"/>
        <w:rPr>
          <w:rFonts w:asciiTheme="minorHAnsi" w:hAnsiTheme="minorHAnsi" w:cstheme="minorBidi"/>
        </w:rPr>
      </w:pPr>
      <w:r w:rsidRPr="05B65943">
        <w:rPr>
          <w:rFonts w:asciiTheme="minorHAnsi" w:hAnsiTheme="minorHAnsi" w:cstheme="minorBidi"/>
        </w:rPr>
        <w:t xml:space="preserve">If the </w:t>
      </w:r>
      <w:r>
        <w:rPr>
          <w:rFonts w:asciiTheme="minorHAnsi" w:hAnsiTheme="minorHAnsi" w:cstheme="minorBidi"/>
        </w:rPr>
        <w:t>bidder</w:t>
      </w:r>
      <w:r w:rsidRPr="05B65943">
        <w:rPr>
          <w:rFonts w:asciiTheme="minorHAnsi" w:hAnsiTheme="minorHAnsi" w:cstheme="minorBidi"/>
        </w:rPr>
        <w:t xml:space="preserve"> is proposing subcontractors for this project, provide a response to the Company Background Form for each subcontractor, the subcontractor’s relationship with that firm, and the specific services and/or products that the subcontractor will be providing on the project. A complete list of subcontractors is required. The </w:t>
      </w:r>
      <w:proofErr w:type="gramStart"/>
      <w:r w:rsidR="004757A3">
        <w:rPr>
          <w:rFonts w:asciiTheme="minorHAnsi" w:hAnsiTheme="minorHAnsi" w:cstheme="minorBidi"/>
        </w:rPr>
        <w:t>District</w:t>
      </w:r>
      <w:proofErr w:type="gramEnd"/>
      <w:r w:rsidRPr="05B65943">
        <w:rPr>
          <w:rFonts w:asciiTheme="minorHAnsi" w:hAnsiTheme="minorHAnsi" w:cstheme="minorBidi"/>
        </w:rPr>
        <w:t xml:space="preserve"> has the right to approve all sub-contractors of the </w:t>
      </w:r>
      <w:r>
        <w:rPr>
          <w:rFonts w:asciiTheme="minorHAnsi" w:hAnsiTheme="minorHAnsi" w:cstheme="minorBidi"/>
        </w:rPr>
        <w:t>vendor</w:t>
      </w:r>
      <w:r w:rsidRPr="05B65943">
        <w:rPr>
          <w:rFonts w:asciiTheme="minorHAnsi" w:hAnsiTheme="minorHAnsi" w:cstheme="minorBidi"/>
        </w:rPr>
        <w:t xml:space="preserve"> at any time.</w:t>
      </w:r>
    </w:p>
    <w:tbl>
      <w:tblPr>
        <w:tblStyle w:val="TableGrid"/>
        <w:tblW w:w="0" w:type="auto"/>
        <w:tblLook w:val="04A0" w:firstRow="1" w:lastRow="0" w:firstColumn="1" w:lastColumn="0" w:noHBand="0" w:noVBand="1"/>
      </w:tblPr>
      <w:tblGrid>
        <w:gridCol w:w="3116"/>
        <w:gridCol w:w="3117"/>
        <w:gridCol w:w="3117"/>
      </w:tblGrid>
      <w:tr w:rsidR="00ED6F9E" w:rsidRPr="00A877B5" w14:paraId="05A39BD3" w14:textId="77777777">
        <w:tc>
          <w:tcPr>
            <w:tcW w:w="3116" w:type="dxa"/>
          </w:tcPr>
          <w:p w14:paraId="7C0E77D6" w14:textId="77777777" w:rsidR="00ED6F9E" w:rsidRPr="00A45A4E" w:rsidRDefault="00ED6F9E">
            <w:pPr>
              <w:pStyle w:val="Bullet"/>
              <w:tabs>
                <w:tab w:val="clear" w:pos="360"/>
              </w:tabs>
              <w:ind w:left="0" w:firstLine="0"/>
              <w:jc w:val="left"/>
              <w:rPr>
                <w:rFonts w:asciiTheme="minorHAnsi" w:hAnsiTheme="minorHAnsi" w:cstheme="minorBidi"/>
                <w:b/>
                <w:bCs/>
              </w:rPr>
            </w:pPr>
            <w:r w:rsidRPr="05B65943">
              <w:rPr>
                <w:rFonts w:asciiTheme="minorHAnsi" w:hAnsiTheme="minorHAnsi" w:cstheme="minorBidi"/>
                <w:b/>
                <w:bCs/>
              </w:rPr>
              <w:t>Company Name</w:t>
            </w:r>
          </w:p>
        </w:tc>
        <w:tc>
          <w:tcPr>
            <w:tcW w:w="6234" w:type="dxa"/>
            <w:gridSpan w:val="2"/>
          </w:tcPr>
          <w:p w14:paraId="52183484" w14:textId="77777777" w:rsidR="00ED6F9E" w:rsidRPr="00A877B5" w:rsidRDefault="00ED6F9E">
            <w:pPr>
              <w:pStyle w:val="Bullet"/>
              <w:tabs>
                <w:tab w:val="clear" w:pos="360"/>
              </w:tabs>
              <w:ind w:left="0" w:firstLine="0"/>
              <w:rPr>
                <w:rFonts w:asciiTheme="minorHAnsi" w:hAnsiTheme="minorHAnsi" w:cstheme="minorHAnsi"/>
              </w:rPr>
            </w:pPr>
          </w:p>
        </w:tc>
      </w:tr>
      <w:tr w:rsidR="00ED6F9E" w:rsidRPr="00A877B5" w14:paraId="46DA8C41" w14:textId="77777777">
        <w:tc>
          <w:tcPr>
            <w:tcW w:w="3116" w:type="dxa"/>
          </w:tcPr>
          <w:p w14:paraId="709DA865" w14:textId="77777777" w:rsidR="00ED6F9E" w:rsidRPr="00A45A4E" w:rsidRDefault="00ED6F9E">
            <w:pPr>
              <w:pStyle w:val="Bullet"/>
              <w:tabs>
                <w:tab w:val="clear" w:pos="360"/>
              </w:tabs>
              <w:ind w:left="0" w:firstLine="0"/>
              <w:jc w:val="left"/>
              <w:rPr>
                <w:rFonts w:asciiTheme="minorHAnsi" w:hAnsiTheme="minorHAnsi" w:cstheme="minorHAnsi"/>
                <w:b/>
                <w:bCs/>
              </w:rPr>
            </w:pPr>
            <w:r w:rsidRPr="00A45A4E">
              <w:rPr>
                <w:rFonts w:asciiTheme="minorHAnsi" w:hAnsiTheme="minorHAnsi" w:cstheme="minorHAnsi"/>
                <w:b/>
                <w:bCs/>
              </w:rPr>
              <w:t>Software Brand Name</w:t>
            </w:r>
          </w:p>
        </w:tc>
        <w:tc>
          <w:tcPr>
            <w:tcW w:w="6234" w:type="dxa"/>
            <w:gridSpan w:val="2"/>
          </w:tcPr>
          <w:p w14:paraId="6B52141D" w14:textId="77777777" w:rsidR="00ED6F9E" w:rsidRPr="00A877B5" w:rsidRDefault="00ED6F9E">
            <w:pPr>
              <w:pStyle w:val="Bullet"/>
              <w:tabs>
                <w:tab w:val="clear" w:pos="360"/>
              </w:tabs>
              <w:ind w:left="0" w:firstLine="0"/>
              <w:rPr>
                <w:rFonts w:asciiTheme="minorHAnsi" w:hAnsiTheme="minorHAnsi" w:cstheme="minorHAnsi"/>
              </w:rPr>
            </w:pPr>
          </w:p>
        </w:tc>
      </w:tr>
      <w:tr w:rsidR="00ED6F9E" w:rsidRPr="00A877B5" w14:paraId="275E7093" w14:textId="77777777">
        <w:tc>
          <w:tcPr>
            <w:tcW w:w="3116" w:type="dxa"/>
          </w:tcPr>
          <w:p w14:paraId="49436CDC" w14:textId="77777777" w:rsidR="00ED6F9E" w:rsidRPr="00A45A4E" w:rsidRDefault="00ED6F9E">
            <w:pPr>
              <w:pStyle w:val="Bullet"/>
              <w:tabs>
                <w:tab w:val="clear" w:pos="360"/>
              </w:tabs>
              <w:ind w:left="0" w:firstLine="0"/>
              <w:jc w:val="left"/>
              <w:rPr>
                <w:rFonts w:asciiTheme="minorHAnsi" w:hAnsiTheme="minorHAnsi" w:cstheme="minorHAnsi"/>
                <w:b/>
                <w:bCs/>
              </w:rPr>
            </w:pPr>
            <w:r w:rsidRPr="00A45A4E">
              <w:rPr>
                <w:rFonts w:asciiTheme="minorHAnsi" w:hAnsiTheme="minorHAnsi" w:cstheme="minorHAnsi"/>
                <w:b/>
                <w:bCs/>
              </w:rPr>
              <w:t>Software Version Proposed (years in production)</w:t>
            </w:r>
          </w:p>
        </w:tc>
        <w:tc>
          <w:tcPr>
            <w:tcW w:w="6234" w:type="dxa"/>
            <w:gridSpan w:val="2"/>
          </w:tcPr>
          <w:p w14:paraId="3AB40632" w14:textId="77777777" w:rsidR="00ED6F9E" w:rsidRPr="00A877B5" w:rsidRDefault="00ED6F9E">
            <w:pPr>
              <w:pStyle w:val="Bullet"/>
              <w:tabs>
                <w:tab w:val="clear" w:pos="360"/>
              </w:tabs>
              <w:ind w:left="0" w:firstLine="0"/>
              <w:rPr>
                <w:rFonts w:asciiTheme="minorHAnsi" w:hAnsiTheme="minorHAnsi" w:cstheme="minorHAnsi"/>
              </w:rPr>
            </w:pPr>
          </w:p>
        </w:tc>
      </w:tr>
      <w:tr w:rsidR="00ED6F9E" w:rsidRPr="00A877B5" w14:paraId="434807B4" w14:textId="77777777">
        <w:tc>
          <w:tcPr>
            <w:tcW w:w="3116" w:type="dxa"/>
          </w:tcPr>
          <w:p w14:paraId="6D118B05" w14:textId="77777777" w:rsidR="00ED6F9E" w:rsidRPr="00A45A4E" w:rsidRDefault="00ED6F9E">
            <w:pPr>
              <w:pStyle w:val="Bullet"/>
              <w:tabs>
                <w:tab w:val="clear" w:pos="360"/>
              </w:tabs>
              <w:ind w:left="0" w:firstLine="0"/>
              <w:rPr>
                <w:rFonts w:asciiTheme="minorHAnsi" w:hAnsiTheme="minorHAnsi" w:cstheme="minorHAnsi"/>
                <w:b/>
                <w:bCs/>
              </w:rPr>
            </w:pPr>
            <w:r>
              <w:rPr>
                <w:rFonts w:asciiTheme="minorHAnsi" w:hAnsiTheme="minorHAnsi" w:cstheme="minorHAnsi"/>
                <w:b/>
                <w:bCs/>
              </w:rPr>
              <w:t>Years selling software to public sector</w:t>
            </w:r>
          </w:p>
        </w:tc>
        <w:tc>
          <w:tcPr>
            <w:tcW w:w="6234" w:type="dxa"/>
            <w:gridSpan w:val="2"/>
          </w:tcPr>
          <w:p w14:paraId="550F33EE" w14:textId="77777777" w:rsidR="00ED6F9E" w:rsidRPr="00A877B5" w:rsidRDefault="00ED6F9E">
            <w:pPr>
              <w:pStyle w:val="Bullet"/>
              <w:tabs>
                <w:tab w:val="clear" w:pos="360"/>
              </w:tabs>
              <w:ind w:left="0" w:firstLine="0"/>
              <w:rPr>
                <w:rFonts w:asciiTheme="minorHAnsi" w:hAnsiTheme="minorHAnsi" w:cstheme="minorHAnsi"/>
              </w:rPr>
            </w:pPr>
          </w:p>
        </w:tc>
      </w:tr>
      <w:tr w:rsidR="00ED6F9E" w:rsidRPr="00A877B5" w14:paraId="02E5716B" w14:textId="77777777">
        <w:tc>
          <w:tcPr>
            <w:tcW w:w="3116" w:type="dxa"/>
          </w:tcPr>
          <w:p w14:paraId="14A921DA" w14:textId="77777777" w:rsidR="00ED6F9E" w:rsidRPr="00A45A4E" w:rsidRDefault="00ED6F9E">
            <w:pPr>
              <w:pStyle w:val="Bullet"/>
              <w:tabs>
                <w:tab w:val="clear" w:pos="360"/>
              </w:tabs>
              <w:ind w:left="0" w:firstLine="0"/>
              <w:jc w:val="left"/>
              <w:rPr>
                <w:rFonts w:asciiTheme="minorHAnsi" w:hAnsiTheme="minorHAnsi" w:cstheme="minorBidi"/>
                <w:b/>
                <w:bCs/>
              </w:rPr>
            </w:pPr>
            <w:r w:rsidRPr="05B65943">
              <w:rPr>
                <w:rFonts w:asciiTheme="minorHAnsi" w:hAnsiTheme="minorHAnsi" w:cstheme="minorBidi"/>
                <w:b/>
                <w:bCs/>
              </w:rPr>
              <w:t>Is this company the prime contractor?</w:t>
            </w:r>
          </w:p>
        </w:tc>
        <w:tc>
          <w:tcPr>
            <w:tcW w:w="3117" w:type="dxa"/>
            <w:vAlign w:val="center"/>
          </w:tcPr>
          <w:p w14:paraId="37846BC8" w14:textId="77777777" w:rsidR="00ED6F9E" w:rsidRPr="00A877B5" w:rsidRDefault="00ED6F9E">
            <w:pPr>
              <w:pStyle w:val="Bullet"/>
              <w:tabs>
                <w:tab w:val="clear" w:pos="360"/>
              </w:tabs>
              <w:ind w:left="0" w:firstLine="0"/>
              <w:jc w:val="center"/>
              <w:rPr>
                <w:rFonts w:asciiTheme="minorHAnsi" w:hAnsiTheme="minorHAnsi" w:cstheme="minorHAnsi"/>
              </w:rPr>
            </w:pPr>
            <w:r w:rsidRPr="00A877B5">
              <w:rPr>
                <w:rFonts w:asciiTheme="minorHAnsi" w:hAnsiTheme="minorHAnsi" w:cstheme="minorHAnsi"/>
                <w:color w:val="auto"/>
              </w:rPr>
              <w:t xml:space="preserve">Yes </w:t>
            </w:r>
            <w:sdt>
              <w:sdtPr>
                <w:rPr>
                  <w:rFonts w:asciiTheme="minorHAnsi" w:hAnsiTheme="minorHAnsi" w:cstheme="minorHAnsi"/>
                  <w:color w:val="auto"/>
                </w:rPr>
                <w:id w:val="-95720187"/>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3117" w:type="dxa"/>
            <w:vAlign w:val="center"/>
          </w:tcPr>
          <w:p w14:paraId="6E27AB59" w14:textId="77777777" w:rsidR="00ED6F9E" w:rsidRPr="00A877B5" w:rsidRDefault="00ED6F9E">
            <w:pPr>
              <w:pStyle w:val="Bullet"/>
              <w:tabs>
                <w:tab w:val="clear" w:pos="360"/>
              </w:tabs>
              <w:ind w:left="0" w:firstLine="0"/>
              <w:jc w:val="center"/>
              <w:rPr>
                <w:rFonts w:asciiTheme="minorHAnsi" w:hAnsiTheme="minorHAnsi" w:cstheme="minorHAnsi"/>
              </w:rPr>
            </w:pPr>
            <w:r w:rsidRPr="00A877B5">
              <w:rPr>
                <w:rFonts w:asciiTheme="minorHAnsi" w:hAnsiTheme="minorHAnsi" w:cstheme="minorHAnsi"/>
                <w:color w:val="auto"/>
              </w:rPr>
              <w:t xml:space="preserve">No </w:t>
            </w:r>
            <w:sdt>
              <w:sdtPr>
                <w:rPr>
                  <w:rFonts w:asciiTheme="minorHAnsi" w:hAnsiTheme="minorHAnsi" w:cstheme="minorHAnsi"/>
                  <w:color w:val="auto"/>
                </w:rPr>
                <w:id w:val="1220561406"/>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bl>
    <w:p w14:paraId="373CC18E" w14:textId="77777777" w:rsidR="00ED6F9E" w:rsidRPr="00A877B5" w:rsidRDefault="00ED6F9E" w:rsidP="00ED6F9E">
      <w:pPr>
        <w:pStyle w:val="Bullet"/>
        <w:tabs>
          <w:tab w:val="clear" w:pos="360"/>
        </w:tabs>
        <w:ind w:left="0" w:firstLine="0"/>
        <w:jc w:val="both"/>
        <w:rPr>
          <w:rFonts w:asciiTheme="minorHAnsi" w:hAnsiTheme="minorHAnsi" w:cstheme="minorHAnsi"/>
        </w:rPr>
      </w:pPr>
    </w:p>
    <w:p w14:paraId="30DA3A75" w14:textId="77777777" w:rsidR="00ED6F9E" w:rsidRDefault="00ED6F9E" w:rsidP="00ED6F9E">
      <w:pPr>
        <w:pStyle w:val="Bullet"/>
        <w:numPr>
          <w:ilvl w:val="0"/>
          <w:numId w:val="10"/>
        </w:numPr>
        <w:jc w:val="both"/>
        <w:rPr>
          <w:rFonts w:asciiTheme="minorHAnsi" w:hAnsiTheme="minorHAnsi" w:cstheme="minorHAnsi"/>
        </w:rPr>
      </w:pPr>
      <w:r w:rsidRPr="00A877B5">
        <w:rPr>
          <w:rFonts w:asciiTheme="minorHAnsi" w:hAnsiTheme="minorHAnsi" w:cstheme="minorHAnsi"/>
        </w:rPr>
        <w:t xml:space="preserve">What </w:t>
      </w:r>
      <w:proofErr w:type="gramStart"/>
      <w:r w:rsidRPr="00A877B5">
        <w:rPr>
          <w:rFonts w:asciiTheme="minorHAnsi" w:hAnsiTheme="minorHAnsi" w:cstheme="minorHAnsi"/>
        </w:rPr>
        <w:t>are</w:t>
      </w:r>
      <w:proofErr w:type="gramEnd"/>
      <w:r w:rsidRPr="00A877B5">
        <w:rPr>
          <w:rFonts w:asciiTheme="minorHAnsi" w:hAnsiTheme="minorHAnsi" w:cstheme="minorHAnsi"/>
        </w:rPr>
        <w:t xml:space="preserve"> the top three differentiators of your company and its proposed solution?</w:t>
      </w:r>
    </w:p>
    <w:tbl>
      <w:tblPr>
        <w:tblStyle w:val="TableGrid"/>
        <w:tblW w:w="0" w:type="auto"/>
        <w:tblInd w:w="720" w:type="dxa"/>
        <w:tblLook w:val="04A0" w:firstRow="1" w:lastRow="0" w:firstColumn="1" w:lastColumn="0" w:noHBand="0" w:noVBand="1"/>
      </w:tblPr>
      <w:tblGrid>
        <w:gridCol w:w="8630"/>
      </w:tblGrid>
      <w:tr w:rsidR="00ED6F9E" w14:paraId="22F6B861" w14:textId="77777777">
        <w:tc>
          <w:tcPr>
            <w:tcW w:w="9350" w:type="dxa"/>
          </w:tcPr>
          <w:p w14:paraId="3F016B21" w14:textId="77777777" w:rsidR="00ED6F9E" w:rsidRDefault="00ED6F9E">
            <w:pPr>
              <w:pStyle w:val="Bullet"/>
              <w:tabs>
                <w:tab w:val="clear" w:pos="360"/>
              </w:tabs>
              <w:ind w:left="0" w:firstLine="0"/>
              <w:rPr>
                <w:rFonts w:asciiTheme="minorHAnsi" w:hAnsiTheme="minorHAnsi" w:cstheme="minorHAnsi"/>
              </w:rPr>
            </w:pPr>
          </w:p>
          <w:p w14:paraId="3477958C" w14:textId="77777777" w:rsidR="00ED6F9E" w:rsidRDefault="00ED6F9E">
            <w:pPr>
              <w:pStyle w:val="Bullet"/>
              <w:tabs>
                <w:tab w:val="clear" w:pos="360"/>
              </w:tabs>
              <w:ind w:left="0" w:firstLine="0"/>
              <w:rPr>
                <w:rFonts w:asciiTheme="minorHAnsi" w:hAnsiTheme="minorHAnsi" w:cstheme="minorHAnsi"/>
              </w:rPr>
            </w:pPr>
          </w:p>
          <w:p w14:paraId="6AB0FD6A" w14:textId="77777777" w:rsidR="00ED6F9E" w:rsidRDefault="00ED6F9E">
            <w:pPr>
              <w:pStyle w:val="Bullet"/>
              <w:tabs>
                <w:tab w:val="clear" w:pos="360"/>
              </w:tabs>
              <w:ind w:left="0" w:firstLine="0"/>
              <w:rPr>
                <w:rFonts w:asciiTheme="minorHAnsi" w:hAnsiTheme="minorHAnsi" w:cstheme="minorHAnsi"/>
              </w:rPr>
            </w:pPr>
          </w:p>
        </w:tc>
      </w:tr>
    </w:tbl>
    <w:p w14:paraId="5E7C06CA" w14:textId="768CABFD" w:rsidR="00ED6F9E" w:rsidRDefault="00ED6F9E" w:rsidP="00ED6F9E">
      <w:pPr>
        <w:spacing w:before="0" w:after="0" w:line="240" w:lineRule="auto"/>
        <w:rPr>
          <w:rFonts w:asciiTheme="minorHAnsi" w:hAnsiTheme="minorHAnsi" w:cstheme="minorHAnsi"/>
        </w:rPr>
      </w:pPr>
    </w:p>
    <w:p w14:paraId="571D6E0A" w14:textId="77777777" w:rsidR="00ED6F9E" w:rsidRPr="00A877B5" w:rsidRDefault="00ED6F9E" w:rsidP="00ED6F9E">
      <w:pPr>
        <w:pStyle w:val="Bullet"/>
        <w:numPr>
          <w:ilvl w:val="0"/>
          <w:numId w:val="10"/>
        </w:numPr>
        <w:jc w:val="both"/>
        <w:rPr>
          <w:rFonts w:asciiTheme="minorHAnsi" w:hAnsiTheme="minorHAnsi" w:cstheme="minorHAnsi"/>
        </w:rPr>
      </w:pPr>
      <w:r w:rsidRPr="00A877B5">
        <w:rPr>
          <w:rFonts w:asciiTheme="minorHAnsi" w:hAnsiTheme="minorHAnsi" w:cstheme="minorHAnsi"/>
        </w:rPr>
        <w:t>What is your preferred customer size (quantified in terms of budget, customers, population, etc.)?</w:t>
      </w:r>
    </w:p>
    <w:tbl>
      <w:tblPr>
        <w:tblStyle w:val="TableGrid"/>
        <w:tblW w:w="0" w:type="auto"/>
        <w:tblInd w:w="720" w:type="dxa"/>
        <w:tblLook w:val="04A0" w:firstRow="1" w:lastRow="0" w:firstColumn="1" w:lastColumn="0" w:noHBand="0" w:noVBand="1"/>
      </w:tblPr>
      <w:tblGrid>
        <w:gridCol w:w="8630"/>
      </w:tblGrid>
      <w:tr w:rsidR="00ED6F9E" w:rsidRPr="00A877B5" w14:paraId="7C22C4DA" w14:textId="77777777">
        <w:tc>
          <w:tcPr>
            <w:tcW w:w="8630" w:type="dxa"/>
          </w:tcPr>
          <w:p w14:paraId="1F135CBD" w14:textId="77777777" w:rsidR="00ED6F9E" w:rsidRDefault="00ED6F9E">
            <w:pPr>
              <w:pStyle w:val="Bullet"/>
              <w:tabs>
                <w:tab w:val="clear" w:pos="360"/>
              </w:tabs>
              <w:ind w:left="0" w:firstLine="0"/>
              <w:rPr>
                <w:rFonts w:asciiTheme="minorHAnsi" w:hAnsiTheme="minorHAnsi" w:cstheme="minorHAnsi"/>
              </w:rPr>
            </w:pPr>
          </w:p>
          <w:p w14:paraId="44D96FBD" w14:textId="77777777" w:rsidR="00ED6F9E" w:rsidRDefault="00ED6F9E">
            <w:pPr>
              <w:pStyle w:val="Bullet"/>
              <w:tabs>
                <w:tab w:val="clear" w:pos="360"/>
              </w:tabs>
              <w:ind w:left="0" w:firstLine="0"/>
              <w:rPr>
                <w:rFonts w:asciiTheme="minorHAnsi" w:hAnsiTheme="minorHAnsi" w:cstheme="minorHAnsi"/>
              </w:rPr>
            </w:pPr>
          </w:p>
          <w:p w14:paraId="64A07E86" w14:textId="77777777" w:rsidR="00ED6F9E" w:rsidRPr="00A877B5" w:rsidRDefault="00ED6F9E">
            <w:pPr>
              <w:pStyle w:val="Bullet"/>
              <w:tabs>
                <w:tab w:val="clear" w:pos="360"/>
              </w:tabs>
              <w:ind w:left="0" w:firstLine="0"/>
              <w:rPr>
                <w:rFonts w:asciiTheme="minorHAnsi" w:hAnsiTheme="minorHAnsi" w:cstheme="minorHAnsi"/>
              </w:rPr>
            </w:pPr>
          </w:p>
        </w:tc>
      </w:tr>
    </w:tbl>
    <w:p w14:paraId="5CE6C7CB" w14:textId="77777777" w:rsidR="00ED6F9E" w:rsidRDefault="00ED6F9E" w:rsidP="00ED6F9E">
      <w:pPr>
        <w:pStyle w:val="Bullet"/>
        <w:tabs>
          <w:tab w:val="clear" w:pos="360"/>
        </w:tabs>
        <w:ind w:left="720" w:firstLine="0"/>
        <w:jc w:val="both"/>
        <w:rPr>
          <w:rFonts w:asciiTheme="minorHAnsi" w:hAnsiTheme="minorHAnsi" w:cstheme="minorHAnsi"/>
        </w:rPr>
      </w:pPr>
    </w:p>
    <w:p w14:paraId="648733FE" w14:textId="77777777" w:rsidR="00ED6F9E" w:rsidRPr="00A877B5" w:rsidRDefault="00ED6F9E" w:rsidP="00ED6F9E">
      <w:pPr>
        <w:pStyle w:val="Bullet"/>
        <w:numPr>
          <w:ilvl w:val="0"/>
          <w:numId w:val="10"/>
        </w:numPr>
        <w:jc w:val="both"/>
        <w:rPr>
          <w:rFonts w:asciiTheme="minorHAnsi" w:hAnsiTheme="minorHAnsi" w:cstheme="minorHAnsi"/>
        </w:rPr>
      </w:pPr>
      <w:r w:rsidRPr="00A877B5">
        <w:rPr>
          <w:rFonts w:asciiTheme="minorHAnsi" w:hAnsiTheme="minorHAnsi" w:cstheme="minorHAnsi"/>
        </w:rPr>
        <w:t xml:space="preserve">How many fully operational customer installations of the version proposed in this </w:t>
      </w:r>
      <w:r>
        <w:rPr>
          <w:rFonts w:asciiTheme="minorHAnsi" w:hAnsiTheme="minorHAnsi" w:cstheme="minorHAnsi"/>
        </w:rPr>
        <w:t>RFP</w:t>
      </w:r>
      <w:r w:rsidRPr="00A877B5">
        <w:rPr>
          <w:rFonts w:asciiTheme="minorHAnsi" w:hAnsiTheme="minorHAnsi" w:cstheme="minorHAnsi"/>
        </w:rPr>
        <w:t xml:space="preserve">, currently in production, has the </w:t>
      </w:r>
      <w:r>
        <w:rPr>
          <w:rFonts w:asciiTheme="minorHAnsi" w:hAnsiTheme="minorHAnsi" w:cstheme="minorHAnsi"/>
        </w:rPr>
        <w:t>vendor</w:t>
      </w:r>
      <w:r w:rsidRPr="00A877B5">
        <w:rPr>
          <w:rFonts w:asciiTheme="minorHAnsi" w:hAnsiTheme="minorHAnsi" w:cstheme="minorHAnsi"/>
        </w:rPr>
        <w:t xml:space="preserve"> completed?  </w:t>
      </w:r>
    </w:p>
    <w:tbl>
      <w:tblPr>
        <w:tblStyle w:val="TableGrid"/>
        <w:tblW w:w="0" w:type="auto"/>
        <w:tblInd w:w="720" w:type="dxa"/>
        <w:tblLook w:val="04A0" w:firstRow="1" w:lastRow="0" w:firstColumn="1" w:lastColumn="0" w:noHBand="0" w:noVBand="1"/>
      </w:tblPr>
      <w:tblGrid>
        <w:gridCol w:w="2436"/>
        <w:gridCol w:w="2190"/>
        <w:gridCol w:w="2135"/>
      </w:tblGrid>
      <w:tr w:rsidR="00BB2E43" w:rsidRPr="00A877B5" w14:paraId="55C18027" w14:textId="0C155DCA" w:rsidTr="22CF604C">
        <w:tc>
          <w:tcPr>
            <w:tcW w:w="2436" w:type="dxa"/>
          </w:tcPr>
          <w:p w14:paraId="31E29142" w14:textId="77777777" w:rsidR="00BB2E43" w:rsidRPr="00A877B5" w:rsidRDefault="00BB2E43">
            <w:pPr>
              <w:pStyle w:val="Bullet"/>
              <w:tabs>
                <w:tab w:val="clear" w:pos="360"/>
              </w:tabs>
              <w:ind w:left="0" w:firstLine="0"/>
              <w:rPr>
                <w:rFonts w:asciiTheme="minorHAnsi" w:hAnsiTheme="minorHAnsi" w:cstheme="minorHAnsi"/>
              </w:rPr>
            </w:pPr>
          </w:p>
        </w:tc>
        <w:tc>
          <w:tcPr>
            <w:tcW w:w="2190" w:type="dxa"/>
          </w:tcPr>
          <w:p w14:paraId="5BEB5FBA" w14:textId="0E5A595E" w:rsidR="00BB2E43" w:rsidRPr="00A45A4E" w:rsidRDefault="00822A98">
            <w:pPr>
              <w:pStyle w:val="Bullet"/>
              <w:tabs>
                <w:tab w:val="clear" w:pos="360"/>
              </w:tabs>
              <w:ind w:left="0" w:firstLine="0"/>
              <w:jc w:val="center"/>
              <w:rPr>
                <w:rFonts w:asciiTheme="minorHAnsi" w:hAnsiTheme="minorHAnsi" w:cstheme="minorHAnsi"/>
                <w:b/>
                <w:bCs/>
              </w:rPr>
            </w:pPr>
            <w:r>
              <w:rPr>
                <w:rFonts w:asciiTheme="minorHAnsi" w:hAnsiTheme="minorHAnsi" w:cstheme="minorHAnsi"/>
                <w:b/>
                <w:bCs/>
              </w:rPr>
              <w:t>Colorado</w:t>
            </w:r>
          </w:p>
        </w:tc>
        <w:tc>
          <w:tcPr>
            <w:tcW w:w="2135" w:type="dxa"/>
          </w:tcPr>
          <w:p w14:paraId="6FC438BC" w14:textId="388CE1B4" w:rsidR="00BB2E43" w:rsidRPr="00A45A4E" w:rsidRDefault="00BB2E43">
            <w:pPr>
              <w:pStyle w:val="Bullet"/>
              <w:tabs>
                <w:tab w:val="clear" w:pos="360"/>
              </w:tabs>
              <w:ind w:left="0" w:firstLine="0"/>
              <w:jc w:val="center"/>
              <w:rPr>
                <w:rFonts w:asciiTheme="minorHAnsi" w:hAnsiTheme="minorHAnsi" w:cstheme="minorHAnsi"/>
                <w:b/>
                <w:bCs/>
              </w:rPr>
            </w:pPr>
            <w:r>
              <w:rPr>
                <w:rFonts w:asciiTheme="minorHAnsi" w:hAnsiTheme="minorHAnsi" w:cstheme="minorHAnsi"/>
                <w:b/>
                <w:bCs/>
              </w:rPr>
              <w:t>United States</w:t>
            </w:r>
          </w:p>
        </w:tc>
      </w:tr>
      <w:tr w:rsidR="00BB2E43" w:rsidRPr="00A877B5" w14:paraId="527C7FFF" w14:textId="01715D9F" w:rsidTr="22CF604C">
        <w:tc>
          <w:tcPr>
            <w:tcW w:w="2436" w:type="dxa"/>
            <w:vAlign w:val="center"/>
          </w:tcPr>
          <w:p w14:paraId="7B5E3BBF" w14:textId="576D1910" w:rsidR="00BB2E43" w:rsidRPr="00A45A4E" w:rsidRDefault="003D1EDB" w:rsidP="00F54B30">
            <w:pPr>
              <w:pStyle w:val="Bullet"/>
              <w:tabs>
                <w:tab w:val="clear" w:pos="360"/>
              </w:tabs>
              <w:ind w:left="0" w:firstLine="0"/>
              <w:jc w:val="left"/>
              <w:rPr>
                <w:rFonts w:asciiTheme="minorHAnsi" w:hAnsiTheme="minorHAnsi" w:cstheme="minorBidi"/>
                <w:b/>
              </w:rPr>
            </w:pPr>
            <w:r>
              <w:rPr>
                <w:rFonts w:asciiTheme="minorHAnsi" w:hAnsiTheme="minorHAnsi" w:cstheme="minorBidi"/>
                <w:b/>
                <w:bCs/>
              </w:rPr>
              <w:t>Special Districts</w:t>
            </w:r>
          </w:p>
        </w:tc>
        <w:tc>
          <w:tcPr>
            <w:tcW w:w="2190" w:type="dxa"/>
          </w:tcPr>
          <w:p w14:paraId="6926F795"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16F5103C"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16DF28A6" w14:textId="12BB3FA9" w:rsidTr="22CF604C">
        <w:tc>
          <w:tcPr>
            <w:tcW w:w="2436" w:type="dxa"/>
            <w:vAlign w:val="center"/>
          </w:tcPr>
          <w:p w14:paraId="7E589965" w14:textId="77777777" w:rsidR="00BB2E43" w:rsidRPr="00A45A4E" w:rsidRDefault="00BB2E43" w:rsidP="00F54B30">
            <w:pPr>
              <w:pStyle w:val="Bullet"/>
              <w:tabs>
                <w:tab w:val="clear" w:pos="360"/>
              </w:tabs>
              <w:ind w:left="0" w:firstLine="0"/>
              <w:jc w:val="left"/>
              <w:rPr>
                <w:rFonts w:asciiTheme="minorHAnsi" w:hAnsiTheme="minorHAnsi" w:cstheme="minorHAnsi"/>
                <w:b/>
                <w:bCs/>
              </w:rPr>
            </w:pPr>
            <w:proofErr w:type="gramStart"/>
            <w:r w:rsidRPr="00A45A4E">
              <w:rPr>
                <w:rFonts w:asciiTheme="minorHAnsi" w:hAnsiTheme="minorHAnsi" w:cstheme="minorHAnsi"/>
                <w:b/>
                <w:bCs/>
              </w:rPr>
              <w:t>Other</w:t>
            </w:r>
            <w:proofErr w:type="gramEnd"/>
            <w:r w:rsidRPr="00A45A4E">
              <w:rPr>
                <w:rFonts w:asciiTheme="minorHAnsi" w:hAnsiTheme="minorHAnsi" w:cstheme="minorHAnsi"/>
                <w:b/>
                <w:bCs/>
              </w:rPr>
              <w:t xml:space="preserve"> public sector</w:t>
            </w:r>
          </w:p>
        </w:tc>
        <w:tc>
          <w:tcPr>
            <w:tcW w:w="2190" w:type="dxa"/>
          </w:tcPr>
          <w:p w14:paraId="2801C588"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6703C666"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4887ECA0" w14:textId="6C14C776" w:rsidTr="22CF604C">
        <w:tc>
          <w:tcPr>
            <w:tcW w:w="2436" w:type="dxa"/>
            <w:vAlign w:val="center"/>
          </w:tcPr>
          <w:p w14:paraId="0A2729DF" w14:textId="77777777" w:rsidR="00BB2E43" w:rsidRPr="00A45A4E" w:rsidRDefault="00BB2E43" w:rsidP="00F54B30">
            <w:pPr>
              <w:pStyle w:val="Bullet"/>
              <w:tabs>
                <w:tab w:val="clear" w:pos="360"/>
              </w:tabs>
              <w:ind w:left="0" w:firstLine="0"/>
              <w:jc w:val="left"/>
              <w:rPr>
                <w:rFonts w:asciiTheme="minorHAnsi" w:hAnsiTheme="minorHAnsi" w:cstheme="minorHAnsi"/>
                <w:b/>
                <w:bCs/>
              </w:rPr>
            </w:pPr>
            <w:proofErr w:type="gramStart"/>
            <w:r w:rsidRPr="00A45A4E">
              <w:rPr>
                <w:rFonts w:asciiTheme="minorHAnsi" w:hAnsiTheme="minorHAnsi" w:cstheme="minorHAnsi"/>
                <w:b/>
                <w:bCs/>
              </w:rPr>
              <w:t>Other</w:t>
            </w:r>
            <w:proofErr w:type="gramEnd"/>
            <w:r w:rsidRPr="00A45A4E">
              <w:rPr>
                <w:rFonts w:asciiTheme="minorHAnsi" w:hAnsiTheme="minorHAnsi" w:cstheme="minorHAnsi"/>
                <w:b/>
                <w:bCs/>
              </w:rPr>
              <w:t xml:space="preserve"> non-public sector</w:t>
            </w:r>
          </w:p>
        </w:tc>
        <w:tc>
          <w:tcPr>
            <w:tcW w:w="2190" w:type="dxa"/>
          </w:tcPr>
          <w:p w14:paraId="1B7E0104"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4BF9C859"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4C3B2A5B" w14:textId="3CF7063D" w:rsidTr="22CF604C">
        <w:trPr>
          <w:trHeight w:val="330"/>
        </w:trPr>
        <w:tc>
          <w:tcPr>
            <w:tcW w:w="2436" w:type="dxa"/>
            <w:vAlign w:val="center"/>
          </w:tcPr>
          <w:p w14:paraId="218D9E5A" w14:textId="77777777" w:rsidR="00BB2E43" w:rsidRPr="00A45A4E" w:rsidRDefault="00BB2E43" w:rsidP="00F54B30">
            <w:pPr>
              <w:pStyle w:val="Bullet"/>
              <w:tabs>
                <w:tab w:val="clear" w:pos="360"/>
              </w:tabs>
              <w:ind w:left="0" w:firstLine="0"/>
              <w:jc w:val="left"/>
              <w:rPr>
                <w:rFonts w:asciiTheme="minorHAnsi" w:hAnsiTheme="minorHAnsi" w:cstheme="minorHAnsi"/>
                <w:b/>
                <w:bCs/>
              </w:rPr>
            </w:pPr>
            <w:r w:rsidRPr="00A45A4E">
              <w:rPr>
                <w:rFonts w:asciiTheme="minorHAnsi" w:hAnsiTheme="minorHAnsi" w:cstheme="minorHAnsi"/>
                <w:b/>
                <w:bCs/>
              </w:rPr>
              <w:t>Overall</w:t>
            </w:r>
          </w:p>
        </w:tc>
        <w:tc>
          <w:tcPr>
            <w:tcW w:w="2190" w:type="dxa"/>
          </w:tcPr>
          <w:p w14:paraId="5100AF92"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44B95A58" w14:textId="0AB31CC6" w:rsidR="00BB2E43" w:rsidRPr="00A877B5" w:rsidRDefault="00BB2E43" w:rsidP="22CF604C">
            <w:pPr>
              <w:pStyle w:val="Bullet"/>
              <w:tabs>
                <w:tab w:val="clear" w:pos="360"/>
              </w:tabs>
              <w:ind w:left="0" w:firstLine="0"/>
              <w:rPr>
                <w:rFonts w:asciiTheme="minorHAnsi" w:hAnsiTheme="minorHAnsi" w:cstheme="minorBidi"/>
              </w:rPr>
            </w:pPr>
          </w:p>
          <w:p w14:paraId="225C5BD1" w14:textId="2C97CBAE" w:rsidR="00BB2E43" w:rsidRPr="00A877B5" w:rsidRDefault="00BB2E43" w:rsidP="22CF604C">
            <w:pPr>
              <w:pStyle w:val="Bullet"/>
              <w:tabs>
                <w:tab w:val="clear" w:pos="360"/>
              </w:tabs>
              <w:ind w:left="0" w:firstLine="0"/>
              <w:rPr>
                <w:rFonts w:asciiTheme="minorHAnsi" w:hAnsiTheme="minorHAnsi" w:cstheme="minorBidi"/>
              </w:rPr>
            </w:pPr>
          </w:p>
        </w:tc>
      </w:tr>
    </w:tbl>
    <w:p w14:paraId="14D4BF33" w14:textId="77777777" w:rsidR="00ED6F9E" w:rsidRPr="00A877B5" w:rsidRDefault="00ED6F9E" w:rsidP="22CF604C">
      <w:pPr>
        <w:pStyle w:val="Bullet"/>
        <w:tabs>
          <w:tab w:val="clear" w:pos="360"/>
        </w:tabs>
        <w:ind w:left="720" w:firstLine="0"/>
        <w:jc w:val="both"/>
        <w:rPr>
          <w:rFonts w:asciiTheme="minorHAnsi" w:hAnsiTheme="minorHAnsi" w:cstheme="minorBidi"/>
        </w:rPr>
      </w:pPr>
    </w:p>
    <w:p w14:paraId="49E837B0" w14:textId="1A1567CC" w:rsidR="22CF604C" w:rsidRDefault="22CF604C" w:rsidP="22CF604C">
      <w:pPr>
        <w:pStyle w:val="Bullet"/>
        <w:tabs>
          <w:tab w:val="clear" w:pos="360"/>
        </w:tabs>
        <w:ind w:left="720" w:firstLine="0"/>
        <w:jc w:val="both"/>
        <w:rPr>
          <w:rFonts w:asciiTheme="minorHAnsi" w:hAnsiTheme="minorHAnsi" w:cstheme="minorBidi"/>
        </w:rPr>
      </w:pPr>
    </w:p>
    <w:p w14:paraId="61EBB720" w14:textId="77777777" w:rsidR="00BE4AAE" w:rsidRDefault="00BE4AAE" w:rsidP="22CF604C">
      <w:pPr>
        <w:pStyle w:val="Bullet"/>
        <w:tabs>
          <w:tab w:val="clear" w:pos="360"/>
        </w:tabs>
        <w:ind w:left="720" w:firstLine="0"/>
        <w:jc w:val="both"/>
        <w:rPr>
          <w:rFonts w:asciiTheme="minorHAnsi" w:hAnsiTheme="minorHAnsi" w:cstheme="minorBidi"/>
        </w:rPr>
      </w:pPr>
    </w:p>
    <w:p w14:paraId="02978B5C" w14:textId="77777777" w:rsidR="00BE4AAE" w:rsidRDefault="00BE4AAE" w:rsidP="22CF604C">
      <w:pPr>
        <w:pStyle w:val="Bullet"/>
        <w:tabs>
          <w:tab w:val="clear" w:pos="360"/>
        </w:tabs>
        <w:ind w:left="720" w:firstLine="0"/>
        <w:jc w:val="both"/>
        <w:rPr>
          <w:rFonts w:asciiTheme="minorHAnsi" w:hAnsiTheme="minorHAnsi" w:cstheme="minorBidi"/>
        </w:rPr>
      </w:pPr>
    </w:p>
    <w:p w14:paraId="18333FFB" w14:textId="0810CAD7" w:rsidR="22CF604C" w:rsidRDefault="22CF604C" w:rsidP="22CF604C">
      <w:pPr>
        <w:pStyle w:val="Bullet"/>
        <w:tabs>
          <w:tab w:val="clear" w:pos="360"/>
        </w:tabs>
        <w:ind w:left="720" w:firstLine="0"/>
        <w:jc w:val="both"/>
        <w:rPr>
          <w:rFonts w:asciiTheme="minorHAnsi" w:hAnsiTheme="minorHAnsi" w:cstheme="minorBidi"/>
        </w:rPr>
      </w:pPr>
    </w:p>
    <w:p w14:paraId="2880CB06" w14:textId="3F52AEB7" w:rsidR="22CF604C" w:rsidRDefault="22CF604C" w:rsidP="22CF604C">
      <w:pPr>
        <w:pStyle w:val="Bullet"/>
        <w:tabs>
          <w:tab w:val="clear" w:pos="360"/>
        </w:tabs>
        <w:ind w:left="720" w:firstLine="0"/>
        <w:jc w:val="both"/>
        <w:rPr>
          <w:rFonts w:asciiTheme="minorHAnsi" w:hAnsiTheme="minorHAnsi" w:cstheme="minorBidi"/>
        </w:rPr>
      </w:pPr>
    </w:p>
    <w:p w14:paraId="40B7CEB6" w14:textId="77777777" w:rsidR="00ED6F9E" w:rsidRDefault="00ED6F9E" w:rsidP="00ED6F9E">
      <w:pPr>
        <w:pStyle w:val="Bullet"/>
        <w:numPr>
          <w:ilvl w:val="0"/>
          <w:numId w:val="10"/>
        </w:numPr>
        <w:jc w:val="both"/>
        <w:rPr>
          <w:rFonts w:asciiTheme="minorHAnsi" w:hAnsiTheme="minorHAnsi" w:cstheme="minorHAnsi"/>
        </w:rPr>
      </w:pPr>
      <w:r w:rsidRPr="00A877B5">
        <w:rPr>
          <w:rFonts w:asciiTheme="minorHAnsi" w:hAnsiTheme="minorHAnsi" w:cstheme="minorHAnsi"/>
        </w:rPr>
        <w:lastRenderedPageBreak/>
        <w:t xml:space="preserve">How many fully operational customer installations, in total, has the </w:t>
      </w:r>
      <w:r>
        <w:rPr>
          <w:rFonts w:asciiTheme="minorHAnsi" w:hAnsiTheme="minorHAnsi" w:cstheme="minorHAnsi"/>
        </w:rPr>
        <w:t xml:space="preserve">vendor </w:t>
      </w:r>
      <w:r w:rsidRPr="00A877B5">
        <w:rPr>
          <w:rFonts w:asciiTheme="minorHAnsi" w:hAnsiTheme="minorHAnsi" w:cstheme="minorHAnsi"/>
        </w:rPr>
        <w:t>completed?</w:t>
      </w:r>
    </w:p>
    <w:tbl>
      <w:tblPr>
        <w:tblStyle w:val="TableGrid"/>
        <w:tblW w:w="0" w:type="auto"/>
        <w:tblInd w:w="720" w:type="dxa"/>
        <w:tblLook w:val="04A0" w:firstRow="1" w:lastRow="0" w:firstColumn="1" w:lastColumn="0" w:noHBand="0" w:noVBand="1"/>
      </w:tblPr>
      <w:tblGrid>
        <w:gridCol w:w="2436"/>
        <w:gridCol w:w="2190"/>
        <w:gridCol w:w="2135"/>
      </w:tblGrid>
      <w:tr w:rsidR="00BB2E43" w:rsidRPr="00A877B5" w14:paraId="2A6EA390" w14:textId="4226F36A" w:rsidTr="00F54B30">
        <w:tc>
          <w:tcPr>
            <w:tcW w:w="2436" w:type="dxa"/>
          </w:tcPr>
          <w:p w14:paraId="6681E505" w14:textId="77777777" w:rsidR="00BB2E43" w:rsidRPr="00A877B5" w:rsidRDefault="00BB2E43" w:rsidP="004757A3">
            <w:pPr>
              <w:pStyle w:val="Bullet"/>
              <w:tabs>
                <w:tab w:val="clear" w:pos="360"/>
              </w:tabs>
              <w:ind w:left="0" w:firstLine="0"/>
              <w:rPr>
                <w:rFonts w:asciiTheme="minorHAnsi" w:hAnsiTheme="minorHAnsi" w:cstheme="minorHAnsi"/>
              </w:rPr>
            </w:pPr>
          </w:p>
        </w:tc>
        <w:tc>
          <w:tcPr>
            <w:tcW w:w="2190" w:type="dxa"/>
          </w:tcPr>
          <w:p w14:paraId="203BE6E8" w14:textId="58C4B04B" w:rsidR="00BB2E43" w:rsidRPr="00A45A4E" w:rsidRDefault="00860584" w:rsidP="004757A3">
            <w:pPr>
              <w:pStyle w:val="Bullet"/>
              <w:tabs>
                <w:tab w:val="clear" w:pos="360"/>
              </w:tabs>
              <w:ind w:left="0" w:firstLine="0"/>
              <w:jc w:val="center"/>
              <w:rPr>
                <w:rFonts w:asciiTheme="minorHAnsi" w:hAnsiTheme="minorHAnsi" w:cstheme="minorHAnsi"/>
                <w:b/>
                <w:bCs/>
              </w:rPr>
            </w:pPr>
            <w:r>
              <w:rPr>
                <w:rFonts w:asciiTheme="minorHAnsi" w:hAnsiTheme="minorHAnsi" w:cstheme="minorHAnsi"/>
                <w:b/>
                <w:bCs/>
              </w:rPr>
              <w:t>Colorado</w:t>
            </w:r>
          </w:p>
        </w:tc>
        <w:tc>
          <w:tcPr>
            <w:tcW w:w="2135" w:type="dxa"/>
          </w:tcPr>
          <w:p w14:paraId="35160FF3" w14:textId="510715FF" w:rsidR="00BB2E43" w:rsidRPr="00A45A4E" w:rsidRDefault="00860584" w:rsidP="004757A3">
            <w:pPr>
              <w:pStyle w:val="Bullet"/>
              <w:tabs>
                <w:tab w:val="clear" w:pos="360"/>
              </w:tabs>
              <w:ind w:left="0" w:firstLine="0"/>
              <w:jc w:val="center"/>
              <w:rPr>
                <w:rFonts w:asciiTheme="minorHAnsi" w:hAnsiTheme="minorHAnsi" w:cstheme="minorHAnsi"/>
                <w:b/>
                <w:bCs/>
              </w:rPr>
            </w:pPr>
            <w:r>
              <w:rPr>
                <w:rFonts w:asciiTheme="minorHAnsi" w:hAnsiTheme="minorHAnsi" w:cstheme="minorHAnsi"/>
                <w:b/>
                <w:bCs/>
              </w:rPr>
              <w:t>United States</w:t>
            </w:r>
          </w:p>
        </w:tc>
      </w:tr>
      <w:tr w:rsidR="00BB2E43" w:rsidRPr="00A877B5" w14:paraId="51294CE2" w14:textId="7F3FEFE0" w:rsidTr="00F54B30">
        <w:tc>
          <w:tcPr>
            <w:tcW w:w="2436" w:type="dxa"/>
            <w:vAlign w:val="center"/>
          </w:tcPr>
          <w:p w14:paraId="71858D52" w14:textId="5047423B" w:rsidR="00BB2E43" w:rsidRPr="00A45A4E" w:rsidRDefault="003D1EDB" w:rsidP="00F54B30">
            <w:pPr>
              <w:pStyle w:val="Bullet"/>
              <w:tabs>
                <w:tab w:val="clear" w:pos="360"/>
              </w:tabs>
              <w:ind w:left="0" w:firstLine="0"/>
              <w:jc w:val="left"/>
              <w:rPr>
                <w:rFonts w:asciiTheme="minorHAnsi" w:hAnsiTheme="minorHAnsi" w:cstheme="minorBidi"/>
                <w:b/>
              </w:rPr>
            </w:pPr>
            <w:r>
              <w:rPr>
                <w:rFonts w:asciiTheme="minorHAnsi" w:hAnsiTheme="minorHAnsi" w:cstheme="minorBidi"/>
                <w:b/>
                <w:bCs/>
              </w:rPr>
              <w:t>Special Districts</w:t>
            </w:r>
          </w:p>
        </w:tc>
        <w:tc>
          <w:tcPr>
            <w:tcW w:w="2190" w:type="dxa"/>
          </w:tcPr>
          <w:p w14:paraId="2B8B83F8"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22527A44"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6AE7EDDB" w14:textId="4C5F784A" w:rsidTr="00F54B30">
        <w:tc>
          <w:tcPr>
            <w:tcW w:w="2436" w:type="dxa"/>
            <w:vAlign w:val="center"/>
          </w:tcPr>
          <w:p w14:paraId="769A163D" w14:textId="77777777" w:rsidR="00BB2E43" w:rsidRPr="00A45A4E" w:rsidRDefault="00BB2E43" w:rsidP="00F54B30">
            <w:pPr>
              <w:pStyle w:val="Bullet"/>
              <w:tabs>
                <w:tab w:val="clear" w:pos="360"/>
              </w:tabs>
              <w:ind w:left="0" w:firstLine="0"/>
              <w:jc w:val="left"/>
              <w:rPr>
                <w:rFonts w:asciiTheme="minorHAnsi" w:hAnsiTheme="minorHAnsi" w:cstheme="minorHAnsi"/>
                <w:b/>
                <w:bCs/>
              </w:rPr>
            </w:pPr>
            <w:proofErr w:type="gramStart"/>
            <w:r w:rsidRPr="00A45A4E">
              <w:rPr>
                <w:rFonts w:asciiTheme="minorHAnsi" w:hAnsiTheme="minorHAnsi" w:cstheme="minorHAnsi"/>
                <w:b/>
                <w:bCs/>
              </w:rPr>
              <w:t>Other</w:t>
            </w:r>
            <w:proofErr w:type="gramEnd"/>
            <w:r w:rsidRPr="00A45A4E">
              <w:rPr>
                <w:rFonts w:asciiTheme="minorHAnsi" w:hAnsiTheme="minorHAnsi" w:cstheme="minorHAnsi"/>
                <w:b/>
                <w:bCs/>
              </w:rPr>
              <w:t xml:space="preserve"> public sector</w:t>
            </w:r>
          </w:p>
        </w:tc>
        <w:tc>
          <w:tcPr>
            <w:tcW w:w="2190" w:type="dxa"/>
          </w:tcPr>
          <w:p w14:paraId="1054219E"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069A5CD4"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7E241E94" w14:textId="4BBA9D63" w:rsidTr="00F54B30">
        <w:tc>
          <w:tcPr>
            <w:tcW w:w="2436" w:type="dxa"/>
            <w:vAlign w:val="center"/>
          </w:tcPr>
          <w:p w14:paraId="5E9CD747" w14:textId="77777777" w:rsidR="00BB2E43" w:rsidRPr="00A45A4E" w:rsidRDefault="00BB2E43" w:rsidP="00F54B30">
            <w:pPr>
              <w:pStyle w:val="Bullet"/>
              <w:tabs>
                <w:tab w:val="clear" w:pos="360"/>
              </w:tabs>
              <w:ind w:left="0" w:firstLine="0"/>
              <w:jc w:val="left"/>
              <w:rPr>
                <w:rFonts w:asciiTheme="minorHAnsi" w:hAnsiTheme="minorHAnsi" w:cstheme="minorHAnsi"/>
                <w:b/>
                <w:bCs/>
              </w:rPr>
            </w:pPr>
            <w:proofErr w:type="gramStart"/>
            <w:r w:rsidRPr="00A45A4E">
              <w:rPr>
                <w:rFonts w:asciiTheme="minorHAnsi" w:hAnsiTheme="minorHAnsi" w:cstheme="minorHAnsi"/>
                <w:b/>
                <w:bCs/>
              </w:rPr>
              <w:t>Other</w:t>
            </w:r>
            <w:proofErr w:type="gramEnd"/>
            <w:r w:rsidRPr="00A45A4E">
              <w:rPr>
                <w:rFonts w:asciiTheme="minorHAnsi" w:hAnsiTheme="minorHAnsi" w:cstheme="minorHAnsi"/>
                <w:b/>
                <w:bCs/>
              </w:rPr>
              <w:t xml:space="preserve"> non-public sector</w:t>
            </w:r>
          </w:p>
        </w:tc>
        <w:tc>
          <w:tcPr>
            <w:tcW w:w="2190" w:type="dxa"/>
          </w:tcPr>
          <w:p w14:paraId="41FBAE36"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6F572B46" w14:textId="77777777" w:rsidR="00BB2E43" w:rsidRPr="00A877B5" w:rsidRDefault="00BB2E43">
            <w:pPr>
              <w:pStyle w:val="Bullet"/>
              <w:tabs>
                <w:tab w:val="clear" w:pos="360"/>
              </w:tabs>
              <w:ind w:left="0" w:firstLine="0"/>
              <w:rPr>
                <w:rFonts w:asciiTheme="minorHAnsi" w:hAnsiTheme="minorHAnsi" w:cstheme="minorHAnsi"/>
              </w:rPr>
            </w:pPr>
          </w:p>
        </w:tc>
      </w:tr>
      <w:tr w:rsidR="00BB2E43" w:rsidRPr="00A877B5" w14:paraId="567D76A4" w14:textId="1D6D6747" w:rsidTr="00F54B30">
        <w:tc>
          <w:tcPr>
            <w:tcW w:w="2436" w:type="dxa"/>
            <w:vAlign w:val="center"/>
          </w:tcPr>
          <w:p w14:paraId="4AB6013C" w14:textId="77777777" w:rsidR="00BB2E43" w:rsidRPr="00A45A4E" w:rsidRDefault="00BB2E43" w:rsidP="00F54B30">
            <w:pPr>
              <w:pStyle w:val="Bullet"/>
              <w:tabs>
                <w:tab w:val="clear" w:pos="360"/>
              </w:tabs>
              <w:ind w:left="0" w:firstLine="0"/>
              <w:jc w:val="left"/>
              <w:rPr>
                <w:rFonts w:asciiTheme="minorHAnsi" w:hAnsiTheme="minorHAnsi" w:cstheme="minorHAnsi"/>
                <w:b/>
                <w:bCs/>
              </w:rPr>
            </w:pPr>
            <w:r w:rsidRPr="00A45A4E">
              <w:rPr>
                <w:rFonts w:asciiTheme="minorHAnsi" w:hAnsiTheme="minorHAnsi" w:cstheme="minorHAnsi"/>
                <w:b/>
                <w:bCs/>
              </w:rPr>
              <w:t>Overall</w:t>
            </w:r>
          </w:p>
        </w:tc>
        <w:tc>
          <w:tcPr>
            <w:tcW w:w="2190" w:type="dxa"/>
          </w:tcPr>
          <w:p w14:paraId="435A432C" w14:textId="77777777" w:rsidR="00BB2E43" w:rsidRPr="00A877B5" w:rsidRDefault="00BB2E43">
            <w:pPr>
              <w:pStyle w:val="Bullet"/>
              <w:tabs>
                <w:tab w:val="clear" w:pos="360"/>
              </w:tabs>
              <w:ind w:left="0" w:firstLine="0"/>
              <w:rPr>
                <w:rFonts w:asciiTheme="minorHAnsi" w:hAnsiTheme="minorHAnsi" w:cstheme="minorHAnsi"/>
              </w:rPr>
            </w:pPr>
          </w:p>
        </w:tc>
        <w:tc>
          <w:tcPr>
            <w:tcW w:w="2135" w:type="dxa"/>
          </w:tcPr>
          <w:p w14:paraId="78CFC9CB" w14:textId="77777777" w:rsidR="00BB2E43" w:rsidRPr="00A877B5" w:rsidRDefault="00BB2E43">
            <w:pPr>
              <w:pStyle w:val="Bullet"/>
              <w:tabs>
                <w:tab w:val="clear" w:pos="360"/>
              </w:tabs>
              <w:ind w:left="0" w:firstLine="0"/>
              <w:rPr>
                <w:rFonts w:asciiTheme="minorHAnsi" w:hAnsiTheme="minorHAnsi" w:cstheme="minorHAnsi"/>
              </w:rPr>
            </w:pPr>
          </w:p>
        </w:tc>
      </w:tr>
    </w:tbl>
    <w:p w14:paraId="263D6232" w14:textId="77777777" w:rsidR="00ED6F9E" w:rsidRDefault="00ED6F9E" w:rsidP="00ED6F9E">
      <w:pPr>
        <w:pStyle w:val="Bullet"/>
        <w:tabs>
          <w:tab w:val="clear" w:pos="360"/>
        </w:tabs>
        <w:ind w:left="720" w:firstLine="0"/>
        <w:jc w:val="both"/>
        <w:rPr>
          <w:rFonts w:asciiTheme="minorHAnsi" w:hAnsiTheme="minorHAnsi" w:cstheme="minorHAnsi"/>
        </w:rPr>
      </w:pPr>
    </w:p>
    <w:p w14:paraId="1BECF23B" w14:textId="74C65D48" w:rsidR="00ED6F9E" w:rsidRDefault="00ED6F9E" w:rsidP="00ED6F9E">
      <w:pPr>
        <w:pStyle w:val="Bullet"/>
        <w:numPr>
          <w:ilvl w:val="0"/>
          <w:numId w:val="10"/>
        </w:numPr>
        <w:jc w:val="both"/>
        <w:rPr>
          <w:rFonts w:asciiTheme="minorHAnsi" w:hAnsiTheme="minorHAnsi" w:cstheme="minorHAnsi"/>
        </w:rPr>
      </w:pPr>
      <w:r w:rsidRPr="00A45A4E">
        <w:rPr>
          <w:rFonts w:asciiTheme="minorHAnsi" w:hAnsiTheme="minorHAnsi" w:cstheme="minorHAnsi"/>
        </w:rPr>
        <w:t>How many current system implementations of your solution are in</w:t>
      </w:r>
      <w:r>
        <w:rPr>
          <w:rFonts w:asciiTheme="minorHAnsi" w:hAnsiTheme="minorHAnsi" w:cstheme="minorHAnsi"/>
        </w:rPr>
        <w:t xml:space="preserve"> </w:t>
      </w:r>
      <w:r w:rsidRPr="00A45A4E">
        <w:rPr>
          <w:rFonts w:asciiTheme="minorHAnsi" w:hAnsiTheme="minorHAnsi" w:cstheme="minorHAnsi"/>
        </w:rPr>
        <w:t>process?</w:t>
      </w:r>
    </w:p>
    <w:tbl>
      <w:tblPr>
        <w:tblStyle w:val="TableGrid"/>
        <w:tblW w:w="0" w:type="auto"/>
        <w:tblInd w:w="720" w:type="dxa"/>
        <w:tblLook w:val="04A0" w:firstRow="1" w:lastRow="0" w:firstColumn="1" w:lastColumn="0" w:noHBand="0" w:noVBand="1"/>
      </w:tblPr>
      <w:tblGrid>
        <w:gridCol w:w="4284"/>
        <w:gridCol w:w="4346"/>
      </w:tblGrid>
      <w:tr w:rsidR="00ED6F9E" w14:paraId="0B96AE3B" w14:textId="77777777">
        <w:tc>
          <w:tcPr>
            <w:tcW w:w="4284" w:type="dxa"/>
          </w:tcPr>
          <w:p w14:paraId="6C1581A5" w14:textId="77777777" w:rsidR="00ED6F9E" w:rsidRDefault="00ED6F9E">
            <w:pPr>
              <w:pStyle w:val="Bullet"/>
              <w:tabs>
                <w:tab w:val="clear" w:pos="360"/>
              </w:tabs>
              <w:ind w:left="0" w:firstLine="0"/>
              <w:rPr>
                <w:rFonts w:asciiTheme="minorHAnsi" w:hAnsiTheme="minorHAnsi" w:cstheme="minorHAnsi"/>
              </w:rPr>
            </w:pPr>
          </w:p>
        </w:tc>
        <w:tc>
          <w:tcPr>
            <w:tcW w:w="4346" w:type="dxa"/>
          </w:tcPr>
          <w:p w14:paraId="101B8A56" w14:textId="77777777" w:rsidR="00ED6F9E" w:rsidRPr="00A45A4E" w:rsidRDefault="00ED6F9E">
            <w:pPr>
              <w:pStyle w:val="Bullet"/>
              <w:tabs>
                <w:tab w:val="clear" w:pos="360"/>
              </w:tabs>
              <w:ind w:left="0" w:firstLine="0"/>
              <w:jc w:val="center"/>
              <w:rPr>
                <w:rFonts w:asciiTheme="minorHAnsi" w:hAnsiTheme="minorHAnsi" w:cstheme="minorHAnsi"/>
                <w:b/>
                <w:bCs/>
              </w:rPr>
            </w:pPr>
            <w:r w:rsidRPr="00A45A4E">
              <w:rPr>
                <w:rFonts w:asciiTheme="minorHAnsi" w:hAnsiTheme="minorHAnsi" w:cstheme="minorHAnsi"/>
                <w:b/>
                <w:bCs/>
              </w:rPr>
              <w:t>In-process Implementations</w:t>
            </w:r>
          </w:p>
        </w:tc>
      </w:tr>
      <w:tr w:rsidR="00ED6F9E" w14:paraId="625ABACE" w14:textId="77777777">
        <w:tc>
          <w:tcPr>
            <w:tcW w:w="4284" w:type="dxa"/>
          </w:tcPr>
          <w:p w14:paraId="2EA6CE9F" w14:textId="433723CF" w:rsidR="00ED6F9E" w:rsidRPr="00A45A4E" w:rsidRDefault="00860584">
            <w:pPr>
              <w:pStyle w:val="Bullet"/>
              <w:tabs>
                <w:tab w:val="clear" w:pos="360"/>
              </w:tabs>
              <w:ind w:left="0" w:firstLine="0"/>
              <w:rPr>
                <w:rFonts w:asciiTheme="minorHAnsi" w:hAnsiTheme="minorHAnsi" w:cstheme="minorHAnsi"/>
                <w:b/>
                <w:bCs/>
              </w:rPr>
            </w:pPr>
            <w:r>
              <w:rPr>
                <w:rFonts w:asciiTheme="minorHAnsi" w:hAnsiTheme="minorHAnsi" w:cstheme="minorHAnsi"/>
                <w:b/>
                <w:bCs/>
              </w:rPr>
              <w:t>Colorado</w:t>
            </w:r>
          </w:p>
        </w:tc>
        <w:tc>
          <w:tcPr>
            <w:tcW w:w="4346" w:type="dxa"/>
          </w:tcPr>
          <w:p w14:paraId="505184A6" w14:textId="77777777" w:rsidR="00ED6F9E" w:rsidRDefault="00ED6F9E">
            <w:pPr>
              <w:pStyle w:val="Bullet"/>
              <w:tabs>
                <w:tab w:val="clear" w:pos="360"/>
              </w:tabs>
              <w:ind w:left="0" w:firstLine="0"/>
              <w:rPr>
                <w:rFonts w:asciiTheme="minorHAnsi" w:hAnsiTheme="minorHAnsi" w:cstheme="minorHAnsi"/>
              </w:rPr>
            </w:pPr>
          </w:p>
        </w:tc>
      </w:tr>
      <w:tr w:rsidR="00ED6F9E" w14:paraId="0BDF7C98" w14:textId="77777777">
        <w:tc>
          <w:tcPr>
            <w:tcW w:w="4284" w:type="dxa"/>
          </w:tcPr>
          <w:p w14:paraId="4DBD5D42" w14:textId="69A95D2F" w:rsidR="00ED6F9E" w:rsidRPr="00A45A4E" w:rsidRDefault="00BB2E43">
            <w:pPr>
              <w:pStyle w:val="Bullet"/>
              <w:tabs>
                <w:tab w:val="clear" w:pos="360"/>
              </w:tabs>
              <w:ind w:left="0" w:firstLine="0"/>
              <w:rPr>
                <w:rFonts w:asciiTheme="minorHAnsi" w:hAnsiTheme="minorHAnsi" w:cstheme="minorHAnsi"/>
                <w:b/>
                <w:bCs/>
              </w:rPr>
            </w:pPr>
            <w:r>
              <w:rPr>
                <w:rFonts w:asciiTheme="minorHAnsi" w:hAnsiTheme="minorHAnsi" w:cstheme="minorHAnsi"/>
                <w:b/>
                <w:bCs/>
              </w:rPr>
              <w:t>United States</w:t>
            </w:r>
          </w:p>
        </w:tc>
        <w:tc>
          <w:tcPr>
            <w:tcW w:w="4346" w:type="dxa"/>
          </w:tcPr>
          <w:p w14:paraId="74AF8072" w14:textId="77777777" w:rsidR="00ED6F9E" w:rsidRDefault="00ED6F9E">
            <w:pPr>
              <w:pStyle w:val="Bullet"/>
              <w:tabs>
                <w:tab w:val="clear" w:pos="360"/>
              </w:tabs>
              <w:ind w:left="0" w:firstLine="0"/>
              <w:rPr>
                <w:rFonts w:asciiTheme="minorHAnsi" w:hAnsiTheme="minorHAnsi" w:cstheme="minorHAnsi"/>
              </w:rPr>
            </w:pPr>
          </w:p>
        </w:tc>
      </w:tr>
    </w:tbl>
    <w:p w14:paraId="17BB8B58" w14:textId="77777777" w:rsidR="00ED6F9E" w:rsidRDefault="00ED6F9E" w:rsidP="00ED6F9E">
      <w:pPr>
        <w:pStyle w:val="Bullet"/>
        <w:tabs>
          <w:tab w:val="clear" w:pos="360"/>
        </w:tabs>
        <w:ind w:left="720" w:firstLine="0"/>
        <w:jc w:val="both"/>
        <w:rPr>
          <w:rFonts w:asciiTheme="minorHAnsi" w:hAnsiTheme="minorHAnsi" w:cstheme="minorHAnsi"/>
        </w:rPr>
      </w:pPr>
      <w:r>
        <w:rPr>
          <w:rFonts w:asciiTheme="minorHAnsi" w:hAnsiTheme="minorHAnsi" w:cstheme="minorHAnsi"/>
        </w:rPr>
        <w:t xml:space="preserve"> </w:t>
      </w:r>
    </w:p>
    <w:p w14:paraId="774359A5" w14:textId="77777777" w:rsidR="00ED6F9E" w:rsidRPr="00A45A4E" w:rsidRDefault="00ED6F9E" w:rsidP="00ED6F9E">
      <w:pPr>
        <w:pStyle w:val="ListParagraph"/>
        <w:numPr>
          <w:ilvl w:val="0"/>
          <w:numId w:val="10"/>
        </w:numPr>
        <w:rPr>
          <w:rFonts w:asciiTheme="minorHAnsi" w:hAnsiTheme="minorHAnsi" w:cstheme="minorHAnsi"/>
        </w:rPr>
      </w:pPr>
      <w:r w:rsidRPr="00A45A4E">
        <w:rPr>
          <w:rFonts w:asciiTheme="minorHAnsi" w:hAnsiTheme="minorHAnsi" w:cstheme="minorHAnsi"/>
        </w:rPr>
        <w:t xml:space="preserve">Please list the </w:t>
      </w:r>
      <w:r>
        <w:rPr>
          <w:rFonts w:asciiTheme="minorHAnsi" w:hAnsiTheme="minorHAnsi" w:cstheme="minorHAnsi"/>
        </w:rPr>
        <w:t>vendor</w:t>
      </w:r>
      <w:r w:rsidRPr="00A45A4E">
        <w:rPr>
          <w:rFonts w:asciiTheme="minorHAnsi" w:hAnsiTheme="minorHAnsi" w:cstheme="minorHAnsi"/>
        </w:rPr>
        <w:t>’s sales in the previous three years:</w:t>
      </w:r>
    </w:p>
    <w:tbl>
      <w:tblPr>
        <w:tblStyle w:val="TableGrid"/>
        <w:tblW w:w="0" w:type="auto"/>
        <w:tblInd w:w="720" w:type="dxa"/>
        <w:tblLook w:val="04A0" w:firstRow="1" w:lastRow="0" w:firstColumn="1" w:lastColumn="0" w:noHBand="0" w:noVBand="1"/>
      </w:tblPr>
      <w:tblGrid>
        <w:gridCol w:w="4313"/>
        <w:gridCol w:w="4317"/>
      </w:tblGrid>
      <w:tr w:rsidR="00ED6F9E" w14:paraId="7C173926" w14:textId="77777777">
        <w:tc>
          <w:tcPr>
            <w:tcW w:w="4313" w:type="dxa"/>
          </w:tcPr>
          <w:p w14:paraId="6DD30CE5" w14:textId="77777777" w:rsidR="00ED6F9E" w:rsidRPr="00A45A4E" w:rsidRDefault="00ED6F9E">
            <w:pPr>
              <w:pStyle w:val="Bullet"/>
              <w:tabs>
                <w:tab w:val="clear" w:pos="360"/>
              </w:tabs>
              <w:ind w:left="0" w:firstLine="0"/>
              <w:jc w:val="center"/>
              <w:rPr>
                <w:rFonts w:asciiTheme="minorHAnsi" w:hAnsiTheme="minorHAnsi" w:cstheme="minorHAnsi"/>
                <w:b/>
                <w:bCs/>
              </w:rPr>
            </w:pPr>
            <w:r w:rsidRPr="00A45A4E">
              <w:rPr>
                <w:rFonts w:asciiTheme="minorHAnsi" w:hAnsiTheme="minorHAnsi" w:cstheme="minorHAnsi"/>
                <w:b/>
                <w:bCs/>
              </w:rPr>
              <w:t>Year</w:t>
            </w:r>
          </w:p>
        </w:tc>
        <w:tc>
          <w:tcPr>
            <w:tcW w:w="4317" w:type="dxa"/>
          </w:tcPr>
          <w:p w14:paraId="54A29411" w14:textId="77777777" w:rsidR="00ED6F9E" w:rsidRPr="00A45A4E" w:rsidRDefault="00ED6F9E">
            <w:pPr>
              <w:pStyle w:val="Bullet"/>
              <w:tabs>
                <w:tab w:val="clear" w:pos="360"/>
              </w:tabs>
              <w:ind w:left="0" w:firstLine="0"/>
              <w:jc w:val="center"/>
              <w:rPr>
                <w:rFonts w:asciiTheme="minorHAnsi" w:hAnsiTheme="minorHAnsi" w:cstheme="minorHAnsi"/>
                <w:b/>
                <w:bCs/>
              </w:rPr>
            </w:pPr>
            <w:r w:rsidRPr="00A45A4E">
              <w:rPr>
                <w:rFonts w:asciiTheme="minorHAnsi" w:hAnsiTheme="minorHAnsi" w:cstheme="minorHAnsi"/>
                <w:b/>
                <w:bCs/>
              </w:rPr>
              <w:t>Sales</w:t>
            </w:r>
          </w:p>
        </w:tc>
      </w:tr>
      <w:tr w:rsidR="00ED6F9E" w14:paraId="46F776A3" w14:textId="77777777">
        <w:tc>
          <w:tcPr>
            <w:tcW w:w="4313" w:type="dxa"/>
          </w:tcPr>
          <w:p w14:paraId="21F85301" w14:textId="06C30F50" w:rsidR="00ED6F9E" w:rsidRPr="00A45A4E" w:rsidRDefault="00973909">
            <w:pPr>
              <w:pStyle w:val="Bullet"/>
              <w:tabs>
                <w:tab w:val="clear" w:pos="360"/>
              </w:tabs>
              <w:ind w:left="0" w:firstLine="0"/>
              <w:jc w:val="center"/>
              <w:rPr>
                <w:rFonts w:asciiTheme="minorHAnsi" w:hAnsiTheme="minorHAnsi" w:cstheme="minorHAnsi"/>
                <w:b/>
                <w:bCs/>
              </w:rPr>
            </w:pPr>
            <w:r>
              <w:rPr>
                <w:rFonts w:asciiTheme="minorHAnsi" w:hAnsiTheme="minorHAnsi" w:cstheme="minorHAnsi"/>
                <w:b/>
                <w:bCs/>
              </w:rPr>
              <w:t>2025</w:t>
            </w:r>
          </w:p>
        </w:tc>
        <w:tc>
          <w:tcPr>
            <w:tcW w:w="4317" w:type="dxa"/>
          </w:tcPr>
          <w:p w14:paraId="4E950BEE" w14:textId="77777777" w:rsidR="00ED6F9E" w:rsidRDefault="00ED6F9E">
            <w:pPr>
              <w:pStyle w:val="Bullet"/>
              <w:tabs>
                <w:tab w:val="clear" w:pos="360"/>
              </w:tabs>
              <w:ind w:left="0" w:firstLine="0"/>
              <w:rPr>
                <w:rFonts w:asciiTheme="minorHAnsi" w:hAnsiTheme="minorHAnsi" w:cstheme="minorHAnsi"/>
              </w:rPr>
            </w:pPr>
          </w:p>
        </w:tc>
      </w:tr>
      <w:tr w:rsidR="00ED6F9E" w14:paraId="3EAD01D6" w14:textId="77777777">
        <w:tc>
          <w:tcPr>
            <w:tcW w:w="4313" w:type="dxa"/>
          </w:tcPr>
          <w:p w14:paraId="1E8F2881" w14:textId="151646B4" w:rsidR="00ED6F9E" w:rsidRPr="00A45A4E" w:rsidRDefault="00ED6F9E">
            <w:pPr>
              <w:pStyle w:val="Bullet"/>
              <w:tabs>
                <w:tab w:val="clear" w:pos="360"/>
              </w:tabs>
              <w:ind w:left="0" w:firstLine="0"/>
              <w:jc w:val="center"/>
              <w:rPr>
                <w:rFonts w:asciiTheme="minorHAnsi" w:hAnsiTheme="minorHAnsi" w:cstheme="minorHAnsi"/>
                <w:b/>
                <w:bCs/>
              </w:rPr>
            </w:pPr>
            <w:r w:rsidRPr="00A45A4E">
              <w:rPr>
                <w:rFonts w:asciiTheme="minorHAnsi" w:hAnsiTheme="minorHAnsi" w:cstheme="minorHAnsi"/>
                <w:b/>
                <w:bCs/>
              </w:rPr>
              <w:t>202</w:t>
            </w:r>
            <w:r w:rsidR="00973909">
              <w:rPr>
                <w:rFonts w:asciiTheme="minorHAnsi" w:hAnsiTheme="minorHAnsi" w:cstheme="minorHAnsi"/>
                <w:b/>
                <w:bCs/>
              </w:rPr>
              <w:t>4</w:t>
            </w:r>
          </w:p>
        </w:tc>
        <w:tc>
          <w:tcPr>
            <w:tcW w:w="4317" w:type="dxa"/>
          </w:tcPr>
          <w:p w14:paraId="751195CE" w14:textId="77777777" w:rsidR="00ED6F9E" w:rsidRDefault="00ED6F9E">
            <w:pPr>
              <w:pStyle w:val="Bullet"/>
              <w:tabs>
                <w:tab w:val="clear" w:pos="360"/>
              </w:tabs>
              <w:ind w:left="0" w:firstLine="0"/>
              <w:rPr>
                <w:rFonts w:asciiTheme="minorHAnsi" w:hAnsiTheme="minorHAnsi" w:cstheme="minorHAnsi"/>
              </w:rPr>
            </w:pPr>
          </w:p>
        </w:tc>
      </w:tr>
      <w:tr w:rsidR="00ED6F9E" w14:paraId="7541FA8D" w14:textId="77777777">
        <w:tc>
          <w:tcPr>
            <w:tcW w:w="4313" w:type="dxa"/>
          </w:tcPr>
          <w:p w14:paraId="0E2C4E47" w14:textId="6280694F" w:rsidR="00ED6F9E" w:rsidRPr="00A45A4E" w:rsidRDefault="00ED6F9E">
            <w:pPr>
              <w:pStyle w:val="Bullet"/>
              <w:tabs>
                <w:tab w:val="clear" w:pos="360"/>
              </w:tabs>
              <w:ind w:left="0" w:firstLine="0"/>
              <w:jc w:val="center"/>
              <w:rPr>
                <w:rFonts w:asciiTheme="minorHAnsi" w:hAnsiTheme="minorHAnsi" w:cstheme="minorHAnsi"/>
                <w:b/>
                <w:bCs/>
              </w:rPr>
            </w:pPr>
            <w:r w:rsidRPr="00A45A4E">
              <w:rPr>
                <w:rFonts w:asciiTheme="minorHAnsi" w:hAnsiTheme="minorHAnsi" w:cstheme="minorHAnsi"/>
                <w:b/>
                <w:bCs/>
              </w:rPr>
              <w:t>202</w:t>
            </w:r>
            <w:r w:rsidR="00973909">
              <w:rPr>
                <w:rFonts w:asciiTheme="minorHAnsi" w:hAnsiTheme="minorHAnsi" w:cstheme="minorHAnsi"/>
                <w:b/>
                <w:bCs/>
              </w:rPr>
              <w:t>3</w:t>
            </w:r>
          </w:p>
        </w:tc>
        <w:tc>
          <w:tcPr>
            <w:tcW w:w="4317" w:type="dxa"/>
          </w:tcPr>
          <w:p w14:paraId="54C3C3F9" w14:textId="77777777" w:rsidR="00ED6F9E" w:rsidRDefault="00ED6F9E">
            <w:pPr>
              <w:pStyle w:val="Bullet"/>
              <w:tabs>
                <w:tab w:val="clear" w:pos="360"/>
              </w:tabs>
              <w:ind w:left="0" w:firstLine="0"/>
              <w:rPr>
                <w:rFonts w:asciiTheme="minorHAnsi" w:hAnsiTheme="minorHAnsi" w:cstheme="minorHAnsi"/>
              </w:rPr>
            </w:pPr>
          </w:p>
        </w:tc>
      </w:tr>
    </w:tbl>
    <w:p w14:paraId="7F35DDEB" w14:textId="77777777" w:rsidR="00ED6F9E" w:rsidRDefault="00ED6F9E" w:rsidP="00ED6F9E">
      <w:pPr>
        <w:pStyle w:val="Bullet"/>
        <w:tabs>
          <w:tab w:val="clear" w:pos="360"/>
        </w:tabs>
        <w:ind w:left="720" w:firstLine="0"/>
        <w:jc w:val="both"/>
        <w:rPr>
          <w:rFonts w:asciiTheme="minorHAnsi" w:hAnsiTheme="minorHAnsi" w:cstheme="minorHAnsi"/>
        </w:rPr>
      </w:pPr>
    </w:p>
    <w:p w14:paraId="683CFF4F" w14:textId="77777777" w:rsidR="00ED6F9E" w:rsidRDefault="00ED6F9E" w:rsidP="00ED6F9E">
      <w:pPr>
        <w:pStyle w:val="Bullet"/>
        <w:numPr>
          <w:ilvl w:val="0"/>
          <w:numId w:val="10"/>
        </w:numPr>
        <w:jc w:val="both"/>
        <w:rPr>
          <w:rFonts w:asciiTheme="minorHAnsi" w:hAnsiTheme="minorHAnsi" w:cstheme="minorBidi"/>
        </w:rPr>
      </w:pPr>
      <w:r w:rsidRPr="45E4EC1B">
        <w:rPr>
          <w:rFonts w:asciiTheme="minorHAnsi" w:hAnsiTheme="minorHAnsi" w:cstheme="minorBidi"/>
        </w:rPr>
        <w:t xml:space="preserve">Please disclose any outstanding litigation against your company that </w:t>
      </w:r>
      <w:r>
        <w:rPr>
          <w:rFonts w:asciiTheme="minorHAnsi" w:hAnsiTheme="minorHAnsi" w:cstheme="minorBidi"/>
        </w:rPr>
        <w:t>is</w:t>
      </w:r>
      <w:r w:rsidRPr="45E4EC1B">
        <w:rPr>
          <w:rFonts w:asciiTheme="minorHAnsi" w:hAnsiTheme="minorHAnsi" w:cstheme="minorBidi"/>
        </w:rPr>
        <w:t xml:space="preserve"> material to your proposal.</w:t>
      </w:r>
    </w:p>
    <w:tbl>
      <w:tblPr>
        <w:tblStyle w:val="TableGrid"/>
        <w:tblW w:w="0" w:type="auto"/>
        <w:tblInd w:w="720" w:type="dxa"/>
        <w:tblLook w:val="04A0" w:firstRow="1" w:lastRow="0" w:firstColumn="1" w:lastColumn="0" w:noHBand="0" w:noVBand="1"/>
      </w:tblPr>
      <w:tblGrid>
        <w:gridCol w:w="8630"/>
      </w:tblGrid>
      <w:tr w:rsidR="00ED6F9E" w14:paraId="4B8955EC" w14:textId="77777777" w:rsidTr="22CF604C">
        <w:trPr>
          <w:trHeight w:val="1365"/>
        </w:trPr>
        <w:tc>
          <w:tcPr>
            <w:tcW w:w="8630" w:type="dxa"/>
          </w:tcPr>
          <w:p w14:paraId="071B7A34" w14:textId="77777777" w:rsidR="00ED6F9E" w:rsidRDefault="00ED6F9E">
            <w:pPr>
              <w:pStyle w:val="Bullet"/>
              <w:tabs>
                <w:tab w:val="clear" w:pos="360"/>
              </w:tabs>
              <w:ind w:left="0" w:firstLine="0"/>
              <w:rPr>
                <w:rFonts w:asciiTheme="minorHAnsi" w:hAnsiTheme="minorHAnsi" w:cstheme="minorHAnsi"/>
              </w:rPr>
            </w:pPr>
          </w:p>
          <w:p w14:paraId="442BE413" w14:textId="77777777" w:rsidR="00ED6F9E" w:rsidRDefault="00ED6F9E">
            <w:pPr>
              <w:pStyle w:val="Bullet"/>
              <w:tabs>
                <w:tab w:val="clear" w:pos="360"/>
              </w:tabs>
              <w:ind w:left="0" w:firstLine="0"/>
              <w:rPr>
                <w:rFonts w:asciiTheme="minorHAnsi" w:hAnsiTheme="minorHAnsi" w:cstheme="minorHAnsi"/>
              </w:rPr>
            </w:pPr>
          </w:p>
          <w:p w14:paraId="62D975CE" w14:textId="77777777" w:rsidR="00ED6F9E" w:rsidRDefault="00ED6F9E">
            <w:pPr>
              <w:pStyle w:val="Bullet"/>
              <w:tabs>
                <w:tab w:val="clear" w:pos="360"/>
              </w:tabs>
              <w:ind w:left="0" w:firstLine="0"/>
              <w:rPr>
                <w:rFonts w:asciiTheme="minorHAnsi" w:hAnsiTheme="minorHAnsi" w:cstheme="minorHAnsi"/>
              </w:rPr>
            </w:pPr>
          </w:p>
        </w:tc>
      </w:tr>
    </w:tbl>
    <w:p w14:paraId="1713E426" w14:textId="77777777" w:rsidR="00C37C39" w:rsidRDefault="00C37C39" w:rsidP="00C37C39">
      <w:pPr>
        <w:pStyle w:val="Bullet"/>
        <w:tabs>
          <w:tab w:val="clear" w:pos="360"/>
        </w:tabs>
        <w:ind w:left="720" w:firstLine="0"/>
        <w:jc w:val="both"/>
        <w:rPr>
          <w:rFonts w:asciiTheme="minorHAnsi" w:hAnsiTheme="minorHAnsi" w:cstheme="minorHAnsi"/>
        </w:rPr>
      </w:pPr>
    </w:p>
    <w:p w14:paraId="6EB222C3" w14:textId="0B6404AC" w:rsidR="00ED6F9E" w:rsidRDefault="00ED6F9E" w:rsidP="00ED6F9E">
      <w:pPr>
        <w:pStyle w:val="Bullet"/>
        <w:numPr>
          <w:ilvl w:val="0"/>
          <w:numId w:val="10"/>
        </w:numPr>
        <w:jc w:val="both"/>
        <w:rPr>
          <w:rFonts w:asciiTheme="minorHAnsi" w:hAnsiTheme="minorHAnsi" w:cstheme="minorHAnsi"/>
        </w:rPr>
      </w:pPr>
      <w:r w:rsidRPr="00042D25">
        <w:rPr>
          <w:rFonts w:asciiTheme="minorHAnsi" w:hAnsiTheme="minorHAnsi" w:cstheme="minorHAnsi"/>
        </w:rPr>
        <w:t xml:space="preserve">Please list any third-party </w:t>
      </w:r>
      <w:r>
        <w:rPr>
          <w:rFonts w:asciiTheme="minorHAnsi" w:hAnsiTheme="minorHAnsi" w:cstheme="minorHAnsi"/>
        </w:rPr>
        <w:t>vendor</w:t>
      </w:r>
      <w:r w:rsidRPr="00042D25">
        <w:rPr>
          <w:rFonts w:asciiTheme="minorHAnsi" w:hAnsiTheme="minorHAnsi" w:cstheme="minorHAnsi"/>
        </w:rPr>
        <w:t>s you’re partnering with and proposing as part of your response, as well as the products and versions proposed, and the scope areas/functionality they will be providing.</w:t>
      </w:r>
    </w:p>
    <w:tbl>
      <w:tblPr>
        <w:tblStyle w:val="TableGrid"/>
        <w:tblW w:w="0" w:type="auto"/>
        <w:tblInd w:w="720" w:type="dxa"/>
        <w:tblLook w:val="04A0" w:firstRow="1" w:lastRow="0" w:firstColumn="1" w:lastColumn="0" w:noHBand="0" w:noVBand="1"/>
      </w:tblPr>
      <w:tblGrid>
        <w:gridCol w:w="8630"/>
      </w:tblGrid>
      <w:tr w:rsidR="00ED6F9E" w14:paraId="2D7CC1AD" w14:textId="77777777" w:rsidTr="22CF604C">
        <w:trPr>
          <w:trHeight w:val="1530"/>
        </w:trPr>
        <w:tc>
          <w:tcPr>
            <w:tcW w:w="8630" w:type="dxa"/>
          </w:tcPr>
          <w:p w14:paraId="42EC7F7C" w14:textId="77777777" w:rsidR="00ED6F9E" w:rsidRDefault="00ED6F9E">
            <w:pPr>
              <w:pStyle w:val="Bullet"/>
              <w:tabs>
                <w:tab w:val="clear" w:pos="360"/>
              </w:tabs>
              <w:ind w:left="0" w:firstLine="0"/>
              <w:rPr>
                <w:rFonts w:asciiTheme="minorHAnsi" w:hAnsiTheme="minorHAnsi" w:cstheme="minorHAnsi"/>
              </w:rPr>
            </w:pPr>
          </w:p>
          <w:p w14:paraId="05E3A093" w14:textId="77777777" w:rsidR="00ED6F9E" w:rsidRDefault="00ED6F9E">
            <w:pPr>
              <w:pStyle w:val="Bullet"/>
              <w:tabs>
                <w:tab w:val="clear" w:pos="360"/>
              </w:tabs>
              <w:ind w:left="0" w:firstLine="0"/>
              <w:rPr>
                <w:rFonts w:asciiTheme="minorHAnsi" w:hAnsiTheme="minorHAnsi" w:cstheme="minorHAnsi"/>
              </w:rPr>
            </w:pPr>
          </w:p>
          <w:p w14:paraId="0893E9CB" w14:textId="77777777" w:rsidR="00ED6F9E" w:rsidRDefault="00ED6F9E">
            <w:pPr>
              <w:pStyle w:val="Bullet"/>
              <w:tabs>
                <w:tab w:val="clear" w:pos="360"/>
              </w:tabs>
              <w:ind w:left="0" w:firstLine="0"/>
              <w:rPr>
                <w:rFonts w:asciiTheme="minorHAnsi" w:hAnsiTheme="minorHAnsi" w:cstheme="minorHAnsi"/>
              </w:rPr>
            </w:pPr>
          </w:p>
        </w:tc>
      </w:tr>
    </w:tbl>
    <w:p w14:paraId="261ED4C7" w14:textId="77777777" w:rsidR="00ED6F9E" w:rsidRDefault="00ED6F9E" w:rsidP="007D2CD6">
      <w:pPr>
        <w:pStyle w:val="Heading1"/>
      </w:pPr>
      <w:bookmarkStart w:id="11" w:name="_Toc205985557"/>
      <w:bookmarkStart w:id="12" w:name="_Toc1535215142"/>
      <w:r>
        <w:lastRenderedPageBreak/>
        <w:t>Functionality Questionnaire</w:t>
      </w:r>
      <w:bookmarkEnd w:id="11"/>
      <w:bookmarkEnd w:id="12"/>
    </w:p>
    <w:p w14:paraId="07D5A259" w14:textId="77777777" w:rsidR="00ED6F9E" w:rsidRPr="007D684C" w:rsidRDefault="00ED6F9E" w:rsidP="00ED6F9E">
      <w:pPr>
        <w:pStyle w:val="BodyText"/>
        <w:numPr>
          <w:ilvl w:val="0"/>
          <w:numId w:val="11"/>
        </w:numPr>
        <w:spacing w:before="0" w:after="0"/>
        <w:rPr>
          <w:rFonts w:asciiTheme="minorHAnsi" w:hAnsiTheme="minorHAnsi" w:cstheme="minorHAnsi"/>
        </w:rPr>
      </w:pPr>
      <w:r w:rsidRPr="007D684C">
        <w:rPr>
          <w:rFonts w:asciiTheme="minorHAnsi" w:hAnsiTheme="minorHAnsi" w:cstheme="minorHAnsi"/>
        </w:rPr>
        <w:t xml:space="preserve">Please list any key differentiators that are not available in the current version of the software but will be made available in the next 12 months. </w:t>
      </w:r>
    </w:p>
    <w:tbl>
      <w:tblPr>
        <w:tblStyle w:val="TableGrid"/>
        <w:tblW w:w="0" w:type="auto"/>
        <w:tblInd w:w="720" w:type="dxa"/>
        <w:tblLook w:val="04A0" w:firstRow="1" w:lastRow="0" w:firstColumn="1" w:lastColumn="0" w:noHBand="0" w:noVBand="1"/>
      </w:tblPr>
      <w:tblGrid>
        <w:gridCol w:w="8630"/>
      </w:tblGrid>
      <w:tr w:rsidR="00ED6F9E" w14:paraId="014BFC91" w14:textId="77777777" w:rsidTr="22CF604C">
        <w:trPr>
          <w:trHeight w:val="1590"/>
        </w:trPr>
        <w:tc>
          <w:tcPr>
            <w:tcW w:w="8630" w:type="dxa"/>
          </w:tcPr>
          <w:p w14:paraId="29C1F1D2" w14:textId="77777777" w:rsidR="00ED6F9E" w:rsidRDefault="00ED6F9E">
            <w:pPr>
              <w:pStyle w:val="Bullet"/>
              <w:tabs>
                <w:tab w:val="clear" w:pos="360"/>
              </w:tabs>
              <w:ind w:left="0" w:firstLine="0"/>
              <w:rPr>
                <w:rFonts w:asciiTheme="minorHAnsi" w:hAnsiTheme="minorHAnsi" w:cstheme="minorHAnsi"/>
              </w:rPr>
            </w:pPr>
          </w:p>
          <w:p w14:paraId="1066D5B1" w14:textId="77777777" w:rsidR="00ED6F9E" w:rsidRDefault="00ED6F9E">
            <w:pPr>
              <w:pStyle w:val="Bullet"/>
              <w:tabs>
                <w:tab w:val="clear" w:pos="360"/>
              </w:tabs>
              <w:ind w:left="0" w:firstLine="0"/>
              <w:rPr>
                <w:rFonts w:asciiTheme="minorHAnsi" w:hAnsiTheme="minorHAnsi" w:cstheme="minorHAnsi"/>
              </w:rPr>
            </w:pPr>
          </w:p>
          <w:p w14:paraId="542096F4" w14:textId="77777777" w:rsidR="00ED6F9E" w:rsidRDefault="00ED6F9E">
            <w:pPr>
              <w:pStyle w:val="Bullet"/>
              <w:tabs>
                <w:tab w:val="clear" w:pos="360"/>
              </w:tabs>
              <w:ind w:left="0" w:firstLine="0"/>
              <w:rPr>
                <w:rFonts w:asciiTheme="minorHAnsi" w:hAnsiTheme="minorHAnsi" w:cstheme="minorHAnsi"/>
              </w:rPr>
            </w:pPr>
          </w:p>
        </w:tc>
      </w:tr>
    </w:tbl>
    <w:p w14:paraId="5B24E5B2" w14:textId="77777777" w:rsidR="00ED6F9E" w:rsidRDefault="00ED6F9E" w:rsidP="00ED6F9E">
      <w:pPr>
        <w:pStyle w:val="BodyText"/>
        <w:spacing w:before="0" w:after="0"/>
        <w:ind w:left="720"/>
        <w:rPr>
          <w:rFonts w:asciiTheme="minorHAnsi" w:hAnsiTheme="minorHAnsi" w:cstheme="minorHAnsi"/>
        </w:rPr>
      </w:pPr>
    </w:p>
    <w:p w14:paraId="3C8AA785" w14:textId="53633CD6" w:rsidR="5851A5B4" w:rsidRDefault="407CD7B1" w:rsidP="22CF604C">
      <w:pPr>
        <w:pStyle w:val="BodyText"/>
        <w:numPr>
          <w:ilvl w:val="0"/>
          <w:numId w:val="11"/>
        </w:numPr>
        <w:spacing w:before="0" w:after="0"/>
        <w:rPr>
          <w:rFonts w:asciiTheme="minorHAnsi" w:hAnsiTheme="minorHAnsi" w:cstheme="minorBidi"/>
        </w:rPr>
      </w:pPr>
      <w:r w:rsidRPr="22CF604C">
        <w:rPr>
          <w:rFonts w:asciiTheme="minorHAnsi" w:hAnsiTheme="minorHAnsi" w:cstheme="minorBidi"/>
        </w:rPr>
        <w:t>How would you approach meeting the functionality required to calculate the below rate structures?</w:t>
      </w:r>
      <w:r w:rsidR="124C982B" w:rsidRPr="22CF604C">
        <w:rPr>
          <w:rFonts w:asciiTheme="minorHAnsi" w:hAnsiTheme="minorHAnsi" w:cstheme="minorBidi"/>
        </w:rPr>
        <w:t xml:space="preserve">  </w:t>
      </w:r>
    </w:p>
    <w:p w14:paraId="21A3EB92" w14:textId="20A04919" w:rsidR="5851A5B4" w:rsidRDefault="05625A34" w:rsidP="22CF604C">
      <w:pPr>
        <w:pStyle w:val="BodyText"/>
        <w:spacing w:before="0" w:after="0"/>
        <w:ind w:left="720"/>
        <w:rPr>
          <w:rFonts w:asciiTheme="minorHAnsi" w:hAnsiTheme="minorHAnsi" w:cstheme="minorBidi"/>
        </w:rPr>
      </w:pPr>
      <w:r w:rsidRPr="22CF604C">
        <w:rPr>
          <w:rFonts w:asciiTheme="minorHAnsi" w:hAnsiTheme="minorHAnsi" w:cstheme="minorBidi"/>
        </w:rPr>
        <w:t xml:space="preserve">Rate Explanation: </w:t>
      </w:r>
      <w:r w:rsidR="124C982B" w:rsidRPr="22CF604C">
        <w:rPr>
          <w:rFonts w:asciiTheme="minorHAnsi" w:hAnsiTheme="minorHAnsi" w:cstheme="minorBidi"/>
        </w:rPr>
        <w:t>https://www.nwcwd.org/about-rates-charges</w:t>
      </w:r>
    </w:p>
    <w:tbl>
      <w:tblPr>
        <w:tblStyle w:val="TableGrid"/>
        <w:tblW w:w="0" w:type="auto"/>
        <w:tblInd w:w="720" w:type="dxa"/>
        <w:tblLook w:val="04A0" w:firstRow="1" w:lastRow="0" w:firstColumn="1" w:lastColumn="0" w:noHBand="0" w:noVBand="1"/>
      </w:tblPr>
      <w:tblGrid>
        <w:gridCol w:w="8630"/>
      </w:tblGrid>
      <w:tr w:rsidR="00ED6F9E" w14:paraId="175CC4AE" w14:textId="77777777" w:rsidTr="22CF604C">
        <w:trPr>
          <w:trHeight w:val="3360"/>
        </w:trPr>
        <w:tc>
          <w:tcPr>
            <w:tcW w:w="8630" w:type="dxa"/>
          </w:tcPr>
          <w:p w14:paraId="7F8DDFCE" w14:textId="77777777" w:rsidR="00ED6F9E" w:rsidRDefault="00ED6F9E">
            <w:pPr>
              <w:pStyle w:val="Bullet"/>
              <w:tabs>
                <w:tab w:val="clear" w:pos="360"/>
              </w:tabs>
              <w:ind w:left="0" w:firstLine="0"/>
              <w:rPr>
                <w:rFonts w:asciiTheme="minorHAnsi" w:hAnsiTheme="minorHAnsi" w:cstheme="minorHAnsi"/>
              </w:rPr>
            </w:pPr>
          </w:p>
          <w:p w14:paraId="00CFDB39" w14:textId="77777777" w:rsidR="00ED6F9E" w:rsidRDefault="00ED6F9E">
            <w:pPr>
              <w:pStyle w:val="Bullet"/>
              <w:tabs>
                <w:tab w:val="clear" w:pos="360"/>
              </w:tabs>
              <w:ind w:left="0" w:firstLine="0"/>
              <w:rPr>
                <w:rFonts w:asciiTheme="minorHAnsi" w:hAnsiTheme="minorHAnsi" w:cstheme="minorHAnsi"/>
              </w:rPr>
            </w:pPr>
          </w:p>
          <w:p w14:paraId="4119D713" w14:textId="75DED816" w:rsidR="00ED6F9E" w:rsidRDefault="00ED6F9E" w:rsidP="356B775B">
            <w:pPr>
              <w:pStyle w:val="Bullet"/>
              <w:tabs>
                <w:tab w:val="clear" w:pos="360"/>
              </w:tabs>
              <w:ind w:left="0" w:firstLine="0"/>
              <w:rPr>
                <w:rFonts w:asciiTheme="minorHAnsi" w:hAnsiTheme="minorHAnsi" w:cstheme="minorBidi"/>
              </w:rPr>
            </w:pPr>
          </w:p>
        </w:tc>
      </w:tr>
    </w:tbl>
    <w:p w14:paraId="4A4032E2" w14:textId="3895722E" w:rsidR="00ED6F9E" w:rsidRDefault="00ED6F9E" w:rsidP="22CF604C">
      <w:pPr>
        <w:spacing w:before="0" w:after="0" w:line="240" w:lineRule="auto"/>
      </w:pPr>
    </w:p>
    <w:p w14:paraId="7AAD0699" w14:textId="0F9EE9A8" w:rsidR="00ED6F9E" w:rsidRDefault="00ED6F9E" w:rsidP="22CF604C">
      <w:pPr>
        <w:spacing w:before="0" w:after="0" w:line="240" w:lineRule="auto"/>
      </w:pPr>
    </w:p>
    <w:p w14:paraId="7C1489F9" w14:textId="550FF54E" w:rsidR="00ED6F9E" w:rsidRDefault="00ED6F9E" w:rsidP="22CF604C">
      <w:pPr>
        <w:spacing w:before="0" w:after="0" w:line="240" w:lineRule="auto"/>
      </w:pPr>
    </w:p>
    <w:p w14:paraId="58D45A5F" w14:textId="77777777" w:rsidR="00BE4AAE" w:rsidRDefault="00BE4AAE" w:rsidP="22CF604C">
      <w:pPr>
        <w:spacing w:before="0" w:after="0" w:line="240" w:lineRule="auto"/>
      </w:pPr>
    </w:p>
    <w:p w14:paraId="27195A37" w14:textId="61B692F8" w:rsidR="00ED6F9E" w:rsidRDefault="00ED6F9E" w:rsidP="22CF604C">
      <w:pPr>
        <w:spacing w:before="0" w:after="0" w:line="240" w:lineRule="auto"/>
      </w:pPr>
    </w:p>
    <w:p w14:paraId="5CF1FECE" w14:textId="6C5AA25E" w:rsidR="00ED6F9E" w:rsidRDefault="00ED6F9E" w:rsidP="22CF604C">
      <w:pPr>
        <w:spacing w:before="0" w:after="0" w:line="240" w:lineRule="auto"/>
      </w:pPr>
    </w:p>
    <w:p w14:paraId="63951D07" w14:textId="401E8909" w:rsidR="6AB2AC60" w:rsidRDefault="124C982B" w:rsidP="22CF604C">
      <w:pPr>
        <w:spacing w:before="0" w:after="0" w:line="240" w:lineRule="auto"/>
      </w:pPr>
      <w:r>
        <w:rPr>
          <w:noProof/>
        </w:rPr>
        <w:lastRenderedPageBreak/>
        <w:drawing>
          <wp:inline distT="0" distB="0" distL="0" distR="0" wp14:anchorId="531829E1" wp14:editId="76C1285F">
            <wp:extent cx="5943600" cy="2705100"/>
            <wp:effectExtent l="0" t="0" r="0" b="0"/>
            <wp:docPr id="180293073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183024" name="Picture 1815183024"/>
                    <pic:cNvPicPr/>
                  </pic:nvPicPr>
                  <pic:blipFill>
                    <a:blip r:embed="rId14">
                      <a:extLst>
                        <a:ext uri="{28A0092B-C50C-407E-A947-70E740481C1C}">
                          <a14:useLocalDpi xmlns:a14="http://schemas.microsoft.com/office/drawing/2010/main"/>
                        </a:ext>
                      </a:extLst>
                    </a:blip>
                    <a:stretch>
                      <a:fillRect/>
                    </a:stretch>
                  </pic:blipFill>
                  <pic:spPr>
                    <a:xfrm>
                      <a:off x="0" y="0"/>
                      <a:ext cx="5943600" cy="2705100"/>
                    </a:xfrm>
                    <a:prstGeom prst="rect">
                      <a:avLst/>
                    </a:prstGeom>
                  </pic:spPr>
                </pic:pic>
              </a:graphicData>
            </a:graphic>
          </wp:inline>
        </w:drawing>
      </w:r>
    </w:p>
    <w:p w14:paraId="529878FD" w14:textId="2474EA50" w:rsidR="00F37B22" w:rsidRDefault="00F37B22" w:rsidP="356B775B">
      <w:pPr>
        <w:spacing w:before="0" w:after="0" w:line="240" w:lineRule="auto"/>
      </w:pPr>
    </w:p>
    <w:p w14:paraId="0522C84E" w14:textId="6BEDD3A8" w:rsidR="00D86661" w:rsidRDefault="3FAE27FB" w:rsidP="22CF604C">
      <w:pPr>
        <w:spacing w:before="0" w:after="0" w:line="240" w:lineRule="auto"/>
      </w:pPr>
      <w:r>
        <w:rPr>
          <w:noProof/>
        </w:rPr>
        <w:drawing>
          <wp:inline distT="0" distB="0" distL="0" distR="0" wp14:anchorId="750CF4F6" wp14:editId="47F2DF4B">
            <wp:extent cx="5943600" cy="2809875"/>
            <wp:effectExtent l="0" t="0" r="0" b="0"/>
            <wp:docPr id="107959666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596660" name="Picture 1079596660"/>
                    <pic:cNvPicPr/>
                  </pic:nvPicPr>
                  <pic:blipFill>
                    <a:blip r:embed="rId15">
                      <a:extLst>
                        <a:ext uri="{28A0092B-C50C-407E-A947-70E740481C1C}">
                          <a14:useLocalDpi xmlns:a14="http://schemas.microsoft.com/office/drawing/2010/main"/>
                        </a:ext>
                      </a:extLst>
                    </a:blip>
                    <a:stretch>
                      <a:fillRect/>
                    </a:stretch>
                  </pic:blipFill>
                  <pic:spPr>
                    <a:xfrm>
                      <a:off x="0" y="0"/>
                      <a:ext cx="5943600" cy="2809875"/>
                    </a:xfrm>
                    <a:prstGeom prst="rect">
                      <a:avLst/>
                    </a:prstGeom>
                  </pic:spPr>
                </pic:pic>
              </a:graphicData>
            </a:graphic>
          </wp:inline>
        </w:drawing>
      </w:r>
    </w:p>
    <w:p w14:paraId="4AC91C7F" w14:textId="77777777" w:rsidR="00ED6F9E" w:rsidRDefault="00ED6F9E" w:rsidP="007D2CD6">
      <w:pPr>
        <w:pStyle w:val="Heading1"/>
      </w:pPr>
      <w:bookmarkStart w:id="13" w:name="_Toc205985558"/>
      <w:bookmarkStart w:id="14" w:name="_Toc738743032"/>
      <w:r>
        <w:lastRenderedPageBreak/>
        <w:t>Technical and Vendor Hosting Requirements Questionnaire</w:t>
      </w:r>
      <w:bookmarkEnd w:id="13"/>
      <w:bookmarkEnd w:id="14"/>
    </w:p>
    <w:p w14:paraId="2057110D" w14:textId="77777777" w:rsidR="00ED6F9E" w:rsidRDefault="00ED6F9E" w:rsidP="008520C9">
      <w:pPr>
        <w:pStyle w:val="Heading2"/>
        <w:jc w:val="left"/>
      </w:pPr>
      <w:bookmarkStart w:id="15" w:name="_Toc205985559"/>
      <w:bookmarkStart w:id="16" w:name="_Toc1740400213"/>
      <w:r>
        <w:t>Hosting and Usage</w:t>
      </w:r>
      <w:bookmarkEnd w:id="15"/>
      <w:bookmarkEnd w:id="16"/>
    </w:p>
    <w:p w14:paraId="4735DC31" w14:textId="77777777" w:rsidR="00ED6F9E" w:rsidRDefault="00ED6F9E" w:rsidP="007D2CD6">
      <w:pPr>
        <w:pStyle w:val="BodyText"/>
        <w:numPr>
          <w:ilvl w:val="0"/>
          <w:numId w:val="19"/>
        </w:numPr>
        <w:spacing w:before="0" w:after="0"/>
        <w:rPr>
          <w:rFonts w:asciiTheme="minorHAnsi" w:hAnsiTheme="minorHAnsi" w:cstheme="minorHAnsi"/>
        </w:rPr>
      </w:pPr>
      <w:r w:rsidRPr="00255F23">
        <w:rPr>
          <w:rFonts w:asciiTheme="minorHAnsi" w:hAnsiTheme="minorHAnsi" w:cstheme="minorHAnsi"/>
        </w:rPr>
        <w:t>Please describe your host</w:t>
      </w:r>
      <w:r>
        <w:rPr>
          <w:rFonts w:asciiTheme="minorHAnsi" w:hAnsiTheme="minorHAnsi" w:cstheme="minorHAnsi"/>
        </w:rPr>
        <w:t>ing</w:t>
      </w:r>
      <w:r w:rsidRPr="00255F23">
        <w:rPr>
          <w:rFonts w:asciiTheme="minorHAnsi" w:hAnsiTheme="minorHAnsi" w:cstheme="minorHAnsi"/>
        </w:rPr>
        <w:t xml:space="preserve"> mode</w:t>
      </w:r>
      <w:r>
        <w:rPr>
          <w:rFonts w:asciiTheme="minorHAnsi" w:hAnsiTheme="minorHAnsi" w:cstheme="minorHAnsi"/>
        </w:rPr>
        <w:t>l including use of external or internal data centers, shared application, database, and/or hardware, and any other information you wish to include relating to the hosting model</w:t>
      </w:r>
      <w:r w:rsidRPr="00255F23">
        <w:rPr>
          <w:rFonts w:asciiTheme="minorHAnsi" w:hAnsiTheme="minorHAnsi" w:cstheme="minorHAnsi"/>
        </w:rPr>
        <w:t>.</w:t>
      </w:r>
    </w:p>
    <w:tbl>
      <w:tblPr>
        <w:tblStyle w:val="TableGrid"/>
        <w:tblW w:w="0" w:type="auto"/>
        <w:tblInd w:w="720" w:type="dxa"/>
        <w:tblLook w:val="04A0" w:firstRow="1" w:lastRow="0" w:firstColumn="1" w:lastColumn="0" w:noHBand="0" w:noVBand="1"/>
      </w:tblPr>
      <w:tblGrid>
        <w:gridCol w:w="8630"/>
      </w:tblGrid>
      <w:tr w:rsidR="00ED6F9E" w14:paraId="4E87147C" w14:textId="77777777">
        <w:tc>
          <w:tcPr>
            <w:tcW w:w="9350" w:type="dxa"/>
          </w:tcPr>
          <w:p w14:paraId="784D0DAD" w14:textId="77777777" w:rsidR="00ED6F9E" w:rsidRDefault="00ED6F9E">
            <w:pPr>
              <w:pStyle w:val="BodyText"/>
              <w:spacing w:before="0" w:after="0"/>
              <w:rPr>
                <w:rFonts w:asciiTheme="minorHAnsi" w:hAnsiTheme="minorHAnsi" w:cstheme="minorHAnsi"/>
              </w:rPr>
            </w:pPr>
          </w:p>
          <w:p w14:paraId="3F12A9CC" w14:textId="77777777" w:rsidR="00ED6F9E" w:rsidRDefault="00ED6F9E">
            <w:pPr>
              <w:pStyle w:val="BodyText"/>
              <w:spacing w:before="0" w:after="0"/>
              <w:rPr>
                <w:rFonts w:asciiTheme="minorHAnsi" w:hAnsiTheme="minorHAnsi" w:cstheme="minorHAnsi"/>
              </w:rPr>
            </w:pPr>
          </w:p>
          <w:p w14:paraId="4A08CC01" w14:textId="77777777" w:rsidR="00ED6F9E" w:rsidRDefault="00ED6F9E">
            <w:pPr>
              <w:pStyle w:val="BodyText"/>
              <w:spacing w:before="0" w:after="0"/>
              <w:rPr>
                <w:rFonts w:asciiTheme="minorHAnsi" w:hAnsiTheme="minorHAnsi" w:cstheme="minorHAnsi"/>
              </w:rPr>
            </w:pPr>
          </w:p>
        </w:tc>
      </w:tr>
    </w:tbl>
    <w:p w14:paraId="3AB746CC" w14:textId="77777777" w:rsidR="00ED6F9E" w:rsidRDefault="00ED6F9E" w:rsidP="00E93FD4">
      <w:pPr>
        <w:pStyle w:val="BodyText"/>
        <w:spacing w:before="0" w:after="0"/>
      </w:pPr>
    </w:p>
    <w:p w14:paraId="2423C352" w14:textId="77777777" w:rsidR="00ED6F9E" w:rsidRDefault="00ED6F9E" w:rsidP="007D2CD6">
      <w:pPr>
        <w:pStyle w:val="BodyText"/>
        <w:numPr>
          <w:ilvl w:val="0"/>
          <w:numId w:val="19"/>
        </w:numPr>
        <w:spacing w:before="0" w:after="0"/>
      </w:pPr>
      <w:r w:rsidRPr="00255F23">
        <w:t>How do you track monthly usage for subscription-based services?</w:t>
      </w:r>
      <w:r>
        <w:t xml:space="preserve"> Please explain any usage-based limitations or costs associated with your proposed software (e.g. user counts, transaction volume, storage capacity, etc.).</w:t>
      </w:r>
    </w:p>
    <w:tbl>
      <w:tblPr>
        <w:tblStyle w:val="TableGrid"/>
        <w:tblW w:w="0" w:type="auto"/>
        <w:tblInd w:w="720" w:type="dxa"/>
        <w:tblLook w:val="04A0" w:firstRow="1" w:lastRow="0" w:firstColumn="1" w:lastColumn="0" w:noHBand="0" w:noVBand="1"/>
      </w:tblPr>
      <w:tblGrid>
        <w:gridCol w:w="8630"/>
      </w:tblGrid>
      <w:tr w:rsidR="00ED6F9E" w14:paraId="3C6BF1CC" w14:textId="77777777">
        <w:tc>
          <w:tcPr>
            <w:tcW w:w="9350" w:type="dxa"/>
          </w:tcPr>
          <w:p w14:paraId="0B08F802" w14:textId="77777777" w:rsidR="00ED6F9E" w:rsidRDefault="00ED6F9E">
            <w:pPr>
              <w:pStyle w:val="BodyText"/>
              <w:spacing w:before="0" w:after="0"/>
            </w:pPr>
          </w:p>
          <w:p w14:paraId="721F28AF" w14:textId="77777777" w:rsidR="00ED6F9E" w:rsidRDefault="00ED6F9E">
            <w:pPr>
              <w:pStyle w:val="BodyText"/>
              <w:spacing w:before="0" w:after="0"/>
            </w:pPr>
          </w:p>
          <w:p w14:paraId="3068B81D" w14:textId="77777777" w:rsidR="00ED6F9E" w:rsidRDefault="00ED6F9E">
            <w:pPr>
              <w:pStyle w:val="BodyText"/>
              <w:spacing w:before="0" w:after="0"/>
            </w:pPr>
          </w:p>
        </w:tc>
      </w:tr>
    </w:tbl>
    <w:p w14:paraId="142800F8" w14:textId="77777777" w:rsidR="00ED6F9E" w:rsidRDefault="00ED6F9E" w:rsidP="00ED6F9E">
      <w:pPr>
        <w:pStyle w:val="BodyText"/>
        <w:spacing w:before="0" w:after="0"/>
        <w:ind w:left="720"/>
      </w:pPr>
    </w:p>
    <w:p w14:paraId="5DB9E61C" w14:textId="70FADDD0" w:rsidR="00ED6F9E" w:rsidRPr="007D684C" w:rsidRDefault="00ED6F9E" w:rsidP="007D2CD6">
      <w:pPr>
        <w:pStyle w:val="BodyText"/>
        <w:numPr>
          <w:ilvl w:val="0"/>
          <w:numId w:val="19"/>
        </w:numPr>
        <w:spacing w:before="0" w:after="0"/>
      </w:pPr>
      <w:r>
        <w:t>Is your software available via</w:t>
      </w:r>
      <w:r w:rsidRPr="007D684C">
        <w:t xml:space="preserve"> modern evergreen browsers,</w:t>
      </w:r>
      <w:r>
        <w:t xml:space="preserve"> with</w:t>
      </w:r>
      <w:r w:rsidRPr="007D684C">
        <w:t xml:space="preserve"> no client </w:t>
      </w:r>
      <w:proofErr w:type="gramStart"/>
      <w:r w:rsidRPr="007D684C">
        <w:t>plug</w:t>
      </w:r>
      <w:r w:rsidRPr="007D684C">
        <w:noBreakHyphen/>
        <w:t>ins</w:t>
      </w:r>
      <w:proofErr w:type="gramEnd"/>
      <w:r w:rsidR="001541D0">
        <w:t>?</w:t>
      </w:r>
    </w:p>
    <w:tbl>
      <w:tblPr>
        <w:tblStyle w:val="TableGrid"/>
        <w:tblW w:w="0" w:type="auto"/>
        <w:tblInd w:w="720" w:type="dxa"/>
        <w:tblLook w:val="04A0" w:firstRow="1" w:lastRow="0" w:firstColumn="1" w:lastColumn="0" w:noHBand="0" w:noVBand="1"/>
      </w:tblPr>
      <w:tblGrid>
        <w:gridCol w:w="8630"/>
      </w:tblGrid>
      <w:tr w:rsidR="00ED6F9E" w14:paraId="0C17D8F6" w14:textId="77777777">
        <w:tc>
          <w:tcPr>
            <w:tcW w:w="9350" w:type="dxa"/>
          </w:tcPr>
          <w:p w14:paraId="3FBDACF8" w14:textId="77777777" w:rsidR="00ED6F9E" w:rsidRDefault="00ED6F9E">
            <w:pPr>
              <w:pStyle w:val="BodyText"/>
              <w:spacing w:before="0" w:after="0"/>
            </w:pPr>
          </w:p>
          <w:p w14:paraId="6AA1760A" w14:textId="77777777" w:rsidR="00ED6F9E" w:rsidRDefault="00ED6F9E">
            <w:pPr>
              <w:pStyle w:val="BodyText"/>
              <w:spacing w:before="0" w:after="0"/>
            </w:pPr>
          </w:p>
          <w:p w14:paraId="4F3A5691" w14:textId="77777777" w:rsidR="00ED6F9E" w:rsidRDefault="00ED6F9E">
            <w:pPr>
              <w:pStyle w:val="BodyText"/>
              <w:spacing w:before="0" w:after="0"/>
            </w:pPr>
          </w:p>
        </w:tc>
      </w:tr>
    </w:tbl>
    <w:p w14:paraId="3D65AF83" w14:textId="77777777" w:rsidR="00ED6F9E" w:rsidRDefault="00ED6F9E" w:rsidP="001541D0">
      <w:pPr>
        <w:pStyle w:val="BodyText"/>
        <w:spacing w:before="0" w:after="0"/>
      </w:pPr>
    </w:p>
    <w:p w14:paraId="010B0C43" w14:textId="77777777" w:rsidR="00ED6F9E" w:rsidRDefault="00ED6F9E" w:rsidP="007D2CD6">
      <w:pPr>
        <w:pStyle w:val="BodyText"/>
        <w:numPr>
          <w:ilvl w:val="0"/>
          <w:numId w:val="19"/>
        </w:numPr>
        <w:spacing w:before="0" w:after="0"/>
      </w:pPr>
      <w:r w:rsidRPr="00255F23">
        <w:t>Estimate the bandwidth that your solution will require based on users, application environment, and any other factors.</w:t>
      </w:r>
    </w:p>
    <w:tbl>
      <w:tblPr>
        <w:tblStyle w:val="TableGrid"/>
        <w:tblW w:w="0" w:type="auto"/>
        <w:tblInd w:w="720" w:type="dxa"/>
        <w:tblLook w:val="04A0" w:firstRow="1" w:lastRow="0" w:firstColumn="1" w:lastColumn="0" w:noHBand="0" w:noVBand="1"/>
      </w:tblPr>
      <w:tblGrid>
        <w:gridCol w:w="8630"/>
      </w:tblGrid>
      <w:tr w:rsidR="00ED6F9E" w14:paraId="036A2EFE" w14:textId="77777777">
        <w:tc>
          <w:tcPr>
            <w:tcW w:w="9350" w:type="dxa"/>
          </w:tcPr>
          <w:p w14:paraId="1FE20763" w14:textId="77777777" w:rsidR="00ED6F9E" w:rsidRDefault="00ED6F9E">
            <w:pPr>
              <w:pStyle w:val="BodyText"/>
              <w:spacing w:before="0" w:after="0"/>
            </w:pPr>
          </w:p>
          <w:p w14:paraId="3D42186A" w14:textId="77777777" w:rsidR="00ED6F9E" w:rsidRDefault="00ED6F9E">
            <w:pPr>
              <w:pStyle w:val="BodyText"/>
              <w:spacing w:before="0" w:after="0"/>
            </w:pPr>
          </w:p>
          <w:p w14:paraId="2BAF695F" w14:textId="77777777" w:rsidR="00ED6F9E" w:rsidRDefault="00ED6F9E">
            <w:pPr>
              <w:pStyle w:val="BodyText"/>
              <w:spacing w:before="0" w:after="0"/>
            </w:pPr>
          </w:p>
        </w:tc>
      </w:tr>
    </w:tbl>
    <w:p w14:paraId="1B9972B5" w14:textId="77777777" w:rsidR="00ED6F9E" w:rsidRDefault="00ED6F9E" w:rsidP="00ED6F9E">
      <w:pPr>
        <w:pStyle w:val="BodyText"/>
        <w:spacing w:before="0" w:after="0"/>
        <w:ind w:left="720"/>
      </w:pPr>
    </w:p>
    <w:p w14:paraId="68D25894" w14:textId="77777777" w:rsidR="00ED6F9E" w:rsidRDefault="00ED6F9E" w:rsidP="007D2CD6">
      <w:pPr>
        <w:pStyle w:val="BodyText"/>
        <w:numPr>
          <w:ilvl w:val="0"/>
          <w:numId w:val="19"/>
        </w:numPr>
        <w:spacing w:before="0" w:after="0"/>
      </w:pPr>
      <w:r>
        <w:t>How many environments (e.g. Production, Test, Development, etc.) are included during implementation and normal use?</w:t>
      </w:r>
    </w:p>
    <w:tbl>
      <w:tblPr>
        <w:tblStyle w:val="TableGrid"/>
        <w:tblW w:w="0" w:type="auto"/>
        <w:tblInd w:w="720" w:type="dxa"/>
        <w:tblLook w:val="04A0" w:firstRow="1" w:lastRow="0" w:firstColumn="1" w:lastColumn="0" w:noHBand="0" w:noVBand="1"/>
      </w:tblPr>
      <w:tblGrid>
        <w:gridCol w:w="8630"/>
      </w:tblGrid>
      <w:tr w:rsidR="00ED6F9E" w14:paraId="0ACE1A8E" w14:textId="77777777">
        <w:tc>
          <w:tcPr>
            <w:tcW w:w="9350" w:type="dxa"/>
          </w:tcPr>
          <w:p w14:paraId="689D02E6" w14:textId="77777777" w:rsidR="00ED6F9E" w:rsidRDefault="00ED6F9E">
            <w:pPr>
              <w:pStyle w:val="BodyText"/>
              <w:spacing w:before="0" w:after="0"/>
            </w:pPr>
          </w:p>
          <w:p w14:paraId="6A85294A" w14:textId="77777777" w:rsidR="00ED6F9E" w:rsidRDefault="00ED6F9E">
            <w:pPr>
              <w:pStyle w:val="BodyText"/>
              <w:spacing w:before="0" w:after="0"/>
            </w:pPr>
          </w:p>
          <w:p w14:paraId="118DDFC4" w14:textId="77777777" w:rsidR="00ED6F9E" w:rsidRDefault="00ED6F9E">
            <w:pPr>
              <w:pStyle w:val="BodyText"/>
              <w:spacing w:before="0" w:after="0"/>
            </w:pPr>
          </w:p>
        </w:tc>
      </w:tr>
    </w:tbl>
    <w:p w14:paraId="19838EB0" w14:textId="77777777" w:rsidR="00ED6F9E" w:rsidRDefault="00ED6F9E" w:rsidP="002A6619">
      <w:pPr>
        <w:pStyle w:val="BodyText"/>
        <w:spacing w:before="0" w:after="0"/>
      </w:pPr>
    </w:p>
    <w:p w14:paraId="6705A6B7" w14:textId="77777777" w:rsidR="00ED6F9E" w:rsidRDefault="00ED6F9E" w:rsidP="00ED6F9E">
      <w:pPr>
        <w:pStyle w:val="BodyText"/>
        <w:spacing w:before="0" w:after="0"/>
      </w:pPr>
    </w:p>
    <w:p w14:paraId="5ED99DD5" w14:textId="5A386A6B" w:rsidR="00ED6F9E" w:rsidRDefault="00ED6F9E" w:rsidP="008520C9">
      <w:pPr>
        <w:pStyle w:val="Heading2"/>
        <w:jc w:val="left"/>
      </w:pPr>
      <w:bookmarkStart w:id="17" w:name="_Toc205985560"/>
      <w:bookmarkStart w:id="18" w:name="_Toc1542277106"/>
      <w:r>
        <w:t>Data Conversion</w:t>
      </w:r>
      <w:bookmarkEnd w:id="17"/>
      <w:bookmarkEnd w:id="18"/>
    </w:p>
    <w:p w14:paraId="5D88EF09" w14:textId="77777777" w:rsidR="00ED6F9E" w:rsidRDefault="00ED6F9E" w:rsidP="007D2CD6">
      <w:pPr>
        <w:pStyle w:val="BodyText"/>
        <w:numPr>
          <w:ilvl w:val="0"/>
          <w:numId w:val="19"/>
        </w:numPr>
        <w:spacing w:before="0" w:after="0"/>
      </w:pPr>
      <w:r w:rsidRPr="00255F23">
        <w:t>Please describe your organization’s recommended approach toward retention of legacy data</w:t>
      </w:r>
      <w:r>
        <w:t xml:space="preserve"> and how your system supports converted data from a legacy system</w:t>
      </w:r>
      <w:r w:rsidRPr="00255F23">
        <w:t>.</w:t>
      </w:r>
    </w:p>
    <w:tbl>
      <w:tblPr>
        <w:tblStyle w:val="TableGrid"/>
        <w:tblW w:w="8630" w:type="dxa"/>
        <w:tblInd w:w="720" w:type="dxa"/>
        <w:tblLook w:val="04A0" w:firstRow="1" w:lastRow="0" w:firstColumn="1" w:lastColumn="0" w:noHBand="0" w:noVBand="1"/>
      </w:tblPr>
      <w:tblGrid>
        <w:gridCol w:w="8630"/>
      </w:tblGrid>
      <w:tr w:rsidR="00ED6F9E" w14:paraId="022DAE0A" w14:textId="77777777">
        <w:trPr>
          <w:trHeight w:val="300"/>
        </w:trPr>
        <w:tc>
          <w:tcPr>
            <w:tcW w:w="8630" w:type="dxa"/>
          </w:tcPr>
          <w:p w14:paraId="6947135E" w14:textId="77777777" w:rsidR="00ED6F9E" w:rsidRDefault="00ED6F9E">
            <w:pPr>
              <w:pStyle w:val="BodyText"/>
              <w:spacing w:before="0" w:after="0"/>
            </w:pPr>
          </w:p>
          <w:p w14:paraId="66BEFAF3" w14:textId="77777777" w:rsidR="00ED6F9E" w:rsidRDefault="00ED6F9E">
            <w:pPr>
              <w:pStyle w:val="BodyText"/>
              <w:spacing w:before="0" w:after="0"/>
            </w:pPr>
          </w:p>
          <w:p w14:paraId="47AE3B81" w14:textId="77777777" w:rsidR="00ED6F9E" w:rsidRDefault="00ED6F9E">
            <w:pPr>
              <w:pStyle w:val="BodyText"/>
              <w:spacing w:before="0" w:after="0"/>
            </w:pPr>
          </w:p>
        </w:tc>
      </w:tr>
    </w:tbl>
    <w:p w14:paraId="2D7A77DF" w14:textId="77777777" w:rsidR="00ED6F9E" w:rsidRDefault="00ED6F9E" w:rsidP="00ED6F9E">
      <w:pPr>
        <w:pStyle w:val="BodyText"/>
        <w:spacing w:before="0" w:after="0"/>
        <w:ind w:left="720"/>
      </w:pPr>
    </w:p>
    <w:p w14:paraId="4E556F5E" w14:textId="3AB7A211" w:rsidR="00ED6F9E" w:rsidRDefault="00ED6F9E" w:rsidP="007D2CD6">
      <w:pPr>
        <w:pStyle w:val="BodyText"/>
        <w:numPr>
          <w:ilvl w:val="0"/>
          <w:numId w:val="19"/>
        </w:numPr>
        <w:spacing w:before="0" w:after="0"/>
      </w:pPr>
      <w:r w:rsidRPr="00255F23">
        <w:lastRenderedPageBreak/>
        <w:t xml:space="preserve">Please describe </w:t>
      </w:r>
      <w:r>
        <w:t xml:space="preserve">any risks or issues you see (if any) with the </w:t>
      </w:r>
      <w:proofErr w:type="gramStart"/>
      <w:r w:rsidR="004757A3">
        <w:t>District</w:t>
      </w:r>
      <w:r>
        <w:t>’s</w:t>
      </w:r>
      <w:proofErr w:type="gramEnd"/>
      <w:r>
        <w:t xml:space="preserve"> preferred data conversion scope and the ability to successfully convert that data into your system</w:t>
      </w:r>
      <w:r w:rsidRPr="00255F23">
        <w:t>.</w:t>
      </w:r>
    </w:p>
    <w:tbl>
      <w:tblPr>
        <w:tblStyle w:val="TableGrid"/>
        <w:tblW w:w="8630" w:type="dxa"/>
        <w:tblInd w:w="720" w:type="dxa"/>
        <w:tblLook w:val="04A0" w:firstRow="1" w:lastRow="0" w:firstColumn="1" w:lastColumn="0" w:noHBand="0" w:noVBand="1"/>
      </w:tblPr>
      <w:tblGrid>
        <w:gridCol w:w="8630"/>
      </w:tblGrid>
      <w:tr w:rsidR="00ED6F9E" w14:paraId="151D7EBF" w14:textId="77777777">
        <w:trPr>
          <w:trHeight w:val="300"/>
        </w:trPr>
        <w:tc>
          <w:tcPr>
            <w:tcW w:w="8630" w:type="dxa"/>
          </w:tcPr>
          <w:p w14:paraId="3E9E5352" w14:textId="77777777" w:rsidR="00ED6F9E" w:rsidRDefault="00ED6F9E">
            <w:pPr>
              <w:pStyle w:val="BodyText"/>
              <w:spacing w:before="0" w:after="0"/>
            </w:pPr>
          </w:p>
          <w:p w14:paraId="5AEF5963" w14:textId="77777777" w:rsidR="00ED6F9E" w:rsidRDefault="00ED6F9E">
            <w:pPr>
              <w:pStyle w:val="BodyText"/>
              <w:spacing w:before="0" w:after="0"/>
            </w:pPr>
          </w:p>
          <w:p w14:paraId="2B451AAF" w14:textId="77777777" w:rsidR="00ED6F9E" w:rsidRDefault="00ED6F9E">
            <w:pPr>
              <w:pStyle w:val="BodyText"/>
              <w:spacing w:before="0" w:after="0"/>
            </w:pPr>
          </w:p>
        </w:tc>
      </w:tr>
    </w:tbl>
    <w:p w14:paraId="279430B1" w14:textId="77777777" w:rsidR="00ED6F9E" w:rsidRDefault="00ED6F9E" w:rsidP="008520C9">
      <w:pPr>
        <w:pStyle w:val="Heading2"/>
        <w:jc w:val="left"/>
      </w:pPr>
      <w:bookmarkStart w:id="19" w:name="_Toc205985561"/>
      <w:bookmarkStart w:id="20" w:name="_Toc2550804"/>
      <w:r>
        <w:t>System Performance</w:t>
      </w:r>
      <w:bookmarkEnd w:id="19"/>
      <w:bookmarkEnd w:id="20"/>
    </w:p>
    <w:p w14:paraId="7B1CBED4" w14:textId="415E4479" w:rsidR="00ED6F9E" w:rsidRDefault="00ED6F9E" w:rsidP="007D2CD6">
      <w:pPr>
        <w:pStyle w:val="ListParagraph"/>
        <w:numPr>
          <w:ilvl w:val="0"/>
          <w:numId w:val="19"/>
        </w:numPr>
      </w:pPr>
      <w:r w:rsidRPr="00255F23">
        <w:t xml:space="preserve">How much notification will you give the </w:t>
      </w:r>
      <w:proofErr w:type="gramStart"/>
      <w:r w:rsidR="004757A3">
        <w:t>District</w:t>
      </w:r>
      <w:proofErr w:type="gramEnd"/>
      <w:r w:rsidRPr="00255F23">
        <w:t xml:space="preserve"> in advance of any scheduled downtime?</w:t>
      </w:r>
    </w:p>
    <w:tbl>
      <w:tblPr>
        <w:tblStyle w:val="TableGrid"/>
        <w:tblW w:w="0" w:type="auto"/>
        <w:tblInd w:w="720" w:type="dxa"/>
        <w:tblLook w:val="04A0" w:firstRow="1" w:lastRow="0" w:firstColumn="1" w:lastColumn="0" w:noHBand="0" w:noVBand="1"/>
      </w:tblPr>
      <w:tblGrid>
        <w:gridCol w:w="8630"/>
      </w:tblGrid>
      <w:tr w:rsidR="00ED6F9E" w14:paraId="243CCBBE" w14:textId="77777777">
        <w:tc>
          <w:tcPr>
            <w:tcW w:w="9350" w:type="dxa"/>
          </w:tcPr>
          <w:p w14:paraId="18D1C4A1" w14:textId="77777777" w:rsidR="00ED6F9E" w:rsidRDefault="00ED6F9E">
            <w:pPr>
              <w:pStyle w:val="ListParagraph"/>
              <w:ind w:left="0"/>
            </w:pPr>
          </w:p>
          <w:p w14:paraId="42710079" w14:textId="77777777" w:rsidR="00ED6F9E" w:rsidRDefault="00ED6F9E">
            <w:pPr>
              <w:pStyle w:val="ListParagraph"/>
              <w:ind w:left="0"/>
            </w:pPr>
          </w:p>
          <w:p w14:paraId="042BED57" w14:textId="77777777" w:rsidR="00ED6F9E" w:rsidRDefault="00ED6F9E">
            <w:pPr>
              <w:pStyle w:val="ListParagraph"/>
              <w:ind w:left="0"/>
            </w:pPr>
          </w:p>
        </w:tc>
      </w:tr>
    </w:tbl>
    <w:p w14:paraId="4B610726" w14:textId="77777777" w:rsidR="00ED6F9E" w:rsidRPr="00255F23" w:rsidRDefault="00ED6F9E" w:rsidP="00ED6F9E">
      <w:pPr>
        <w:pStyle w:val="ListParagraph"/>
      </w:pPr>
    </w:p>
    <w:p w14:paraId="645C0F73" w14:textId="362533F0" w:rsidR="00ED6F9E" w:rsidRDefault="00ED6F9E" w:rsidP="007D2CD6">
      <w:pPr>
        <w:pStyle w:val="BodyText"/>
        <w:numPr>
          <w:ilvl w:val="0"/>
          <w:numId w:val="19"/>
        </w:numPr>
        <w:spacing w:before="0" w:after="0"/>
      </w:pPr>
      <w:r w:rsidRPr="00255F23">
        <w:t xml:space="preserve">What is your process for notifying the </w:t>
      </w:r>
      <w:proofErr w:type="gramStart"/>
      <w:r w:rsidR="004757A3">
        <w:t>District</w:t>
      </w:r>
      <w:proofErr w:type="gramEnd"/>
      <w:r w:rsidRPr="00255F23">
        <w:t xml:space="preserve"> and fixing bugs once they have been identified?</w:t>
      </w:r>
    </w:p>
    <w:tbl>
      <w:tblPr>
        <w:tblStyle w:val="TableGrid"/>
        <w:tblW w:w="0" w:type="auto"/>
        <w:tblInd w:w="720" w:type="dxa"/>
        <w:tblLook w:val="04A0" w:firstRow="1" w:lastRow="0" w:firstColumn="1" w:lastColumn="0" w:noHBand="0" w:noVBand="1"/>
      </w:tblPr>
      <w:tblGrid>
        <w:gridCol w:w="8630"/>
      </w:tblGrid>
      <w:tr w:rsidR="00ED6F9E" w14:paraId="3F6E6AFB" w14:textId="77777777">
        <w:tc>
          <w:tcPr>
            <w:tcW w:w="9350" w:type="dxa"/>
          </w:tcPr>
          <w:p w14:paraId="3AC99607" w14:textId="77777777" w:rsidR="00ED6F9E" w:rsidRDefault="00ED6F9E">
            <w:pPr>
              <w:pStyle w:val="BodyText"/>
              <w:spacing w:before="0" w:after="0"/>
            </w:pPr>
          </w:p>
          <w:p w14:paraId="628D6FEB" w14:textId="77777777" w:rsidR="00ED6F9E" w:rsidRDefault="00ED6F9E">
            <w:pPr>
              <w:pStyle w:val="BodyText"/>
              <w:spacing w:before="0" w:after="0"/>
            </w:pPr>
          </w:p>
          <w:p w14:paraId="670B815B" w14:textId="77777777" w:rsidR="00ED6F9E" w:rsidRDefault="00ED6F9E">
            <w:pPr>
              <w:pStyle w:val="BodyText"/>
              <w:spacing w:before="0" w:after="0"/>
            </w:pPr>
          </w:p>
        </w:tc>
      </w:tr>
    </w:tbl>
    <w:p w14:paraId="3EB7497B" w14:textId="77777777" w:rsidR="00ED6F9E" w:rsidRDefault="00ED6F9E" w:rsidP="003615B0">
      <w:pPr>
        <w:pStyle w:val="BodyText"/>
        <w:spacing w:before="0" w:after="0"/>
      </w:pPr>
    </w:p>
    <w:p w14:paraId="188ADBC3" w14:textId="3F83EF0C" w:rsidR="00ED6F9E" w:rsidRDefault="00ED6F9E" w:rsidP="007D2CD6">
      <w:pPr>
        <w:pStyle w:val="ListParagraph"/>
        <w:numPr>
          <w:ilvl w:val="0"/>
          <w:numId w:val="19"/>
        </w:numPr>
      </w:pPr>
      <w:r w:rsidRPr="00255F23">
        <w:t>What system/application availability</w:t>
      </w:r>
      <w:r>
        <w:t>, recovery point objective, and recovery time objective are included in your service level agreement?</w:t>
      </w:r>
      <w:r w:rsidRPr="00255F23">
        <w:t xml:space="preserve"> What are the </w:t>
      </w:r>
      <w:proofErr w:type="gramStart"/>
      <w:r w:rsidR="004757A3">
        <w:t>District</w:t>
      </w:r>
      <w:r>
        <w:t>’s</w:t>
      </w:r>
      <w:proofErr w:type="gramEnd"/>
      <w:r w:rsidRPr="00255F23">
        <w:t xml:space="preserve"> responsibilities to ensure this level of performance?</w:t>
      </w:r>
    </w:p>
    <w:tbl>
      <w:tblPr>
        <w:tblStyle w:val="TableGrid"/>
        <w:tblW w:w="0" w:type="auto"/>
        <w:tblInd w:w="720" w:type="dxa"/>
        <w:tblLook w:val="04A0" w:firstRow="1" w:lastRow="0" w:firstColumn="1" w:lastColumn="0" w:noHBand="0" w:noVBand="1"/>
      </w:tblPr>
      <w:tblGrid>
        <w:gridCol w:w="8630"/>
      </w:tblGrid>
      <w:tr w:rsidR="00ED6F9E" w14:paraId="7176DB34" w14:textId="77777777">
        <w:tc>
          <w:tcPr>
            <w:tcW w:w="9350" w:type="dxa"/>
          </w:tcPr>
          <w:p w14:paraId="221D86C8" w14:textId="77777777" w:rsidR="00ED6F9E" w:rsidRDefault="00ED6F9E">
            <w:pPr>
              <w:pStyle w:val="ListParagraph"/>
              <w:ind w:left="0"/>
            </w:pPr>
          </w:p>
          <w:p w14:paraId="61C8704F" w14:textId="77777777" w:rsidR="00ED6F9E" w:rsidRDefault="00ED6F9E">
            <w:pPr>
              <w:pStyle w:val="ListParagraph"/>
              <w:ind w:left="0"/>
            </w:pPr>
          </w:p>
          <w:p w14:paraId="618975BE" w14:textId="77777777" w:rsidR="00ED6F9E" w:rsidRDefault="00ED6F9E">
            <w:pPr>
              <w:pStyle w:val="ListParagraph"/>
              <w:ind w:left="0"/>
            </w:pPr>
          </w:p>
        </w:tc>
      </w:tr>
    </w:tbl>
    <w:p w14:paraId="406297AE" w14:textId="77777777" w:rsidR="00ED6F9E" w:rsidRDefault="00ED6F9E" w:rsidP="008520C9">
      <w:pPr>
        <w:pStyle w:val="Heading2"/>
        <w:jc w:val="left"/>
      </w:pPr>
      <w:bookmarkStart w:id="21" w:name="_Toc205985562"/>
      <w:bookmarkStart w:id="22" w:name="_Toc1607507941"/>
      <w:r>
        <w:t>Security</w:t>
      </w:r>
      <w:bookmarkEnd w:id="21"/>
      <w:bookmarkEnd w:id="22"/>
    </w:p>
    <w:p w14:paraId="2161BADD" w14:textId="77777777" w:rsidR="00ED6F9E" w:rsidRDefault="00ED6F9E" w:rsidP="007D2CD6">
      <w:pPr>
        <w:pStyle w:val="BodyText"/>
        <w:numPr>
          <w:ilvl w:val="0"/>
          <w:numId w:val="19"/>
        </w:numPr>
        <w:spacing w:before="0" w:after="0"/>
      </w:pPr>
      <w:r w:rsidRPr="00255F23">
        <w:t>Describe the identification and authorization capabilities of your proposed solution for users.</w:t>
      </w:r>
    </w:p>
    <w:tbl>
      <w:tblPr>
        <w:tblStyle w:val="TableGrid"/>
        <w:tblW w:w="0" w:type="auto"/>
        <w:tblInd w:w="720" w:type="dxa"/>
        <w:tblLook w:val="04A0" w:firstRow="1" w:lastRow="0" w:firstColumn="1" w:lastColumn="0" w:noHBand="0" w:noVBand="1"/>
      </w:tblPr>
      <w:tblGrid>
        <w:gridCol w:w="8630"/>
      </w:tblGrid>
      <w:tr w:rsidR="00ED6F9E" w14:paraId="6A31CB5E" w14:textId="77777777">
        <w:tc>
          <w:tcPr>
            <w:tcW w:w="9350" w:type="dxa"/>
          </w:tcPr>
          <w:p w14:paraId="3D4A8328" w14:textId="77777777" w:rsidR="00ED6F9E" w:rsidRDefault="00ED6F9E">
            <w:pPr>
              <w:pStyle w:val="BodyText"/>
              <w:spacing w:before="0" w:after="0"/>
            </w:pPr>
          </w:p>
          <w:p w14:paraId="6E966B52" w14:textId="77777777" w:rsidR="00ED6F9E" w:rsidRDefault="00ED6F9E">
            <w:pPr>
              <w:pStyle w:val="BodyText"/>
              <w:spacing w:before="0" w:after="0"/>
            </w:pPr>
          </w:p>
          <w:p w14:paraId="1BA0282B" w14:textId="77777777" w:rsidR="00ED6F9E" w:rsidRDefault="00ED6F9E">
            <w:pPr>
              <w:pStyle w:val="BodyText"/>
              <w:spacing w:before="0" w:after="0"/>
            </w:pPr>
          </w:p>
        </w:tc>
      </w:tr>
    </w:tbl>
    <w:p w14:paraId="1353B582" w14:textId="77777777" w:rsidR="00ED6F9E" w:rsidRDefault="00ED6F9E" w:rsidP="00ED6F9E">
      <w:pPr>
        <w:pStyle w:val="BodyText"/>
        <w:spacing w:before="0" w:after="0"/>
        <w:ind w:left="720"/>
      </w:pPr>
    </w:p>
    <w:p w14:paraId="0D670656" w14:textId="7B771A16" w:rsidR="00ED6F9E" w:rsidRDefault="651F36F2" w:rsidP="007D2CD6">
      <w:pPr>
        <w:pStyle w:val="BodyText"/>
        <w:numPr>
          <w:ilvl w:val="0"/>
          <w:numId w:val="19"/>
        </w:numPr>
        <w:spacing w:before="0" w:after="0"/>
      </w:pPr>
      <w:r>
        <w:t xml:space="preserve">Provide a list of compatible directory services and identity access management solutions. </w:t>
      </w:r>
      <w:del w:id="23" w:author="Jenny Schram" w:date="2025-11-19T21:12:00Z">
        <w:r w:rsidR="00ED6F9E" w:rsidDel="651F36F2">
          <w:delText>.</w:delText>
        </w:r>
      </w:del>
    </w:p>
    <w:tbl>
      <w:tblPr>
        <w:tblStyle w:val="TableGrid"/>
        <w:tblW w:w="0" w:type="auto"/>
        <w:tblInd w:w="720" w:type="dxa"/>
        <w:tblLook w:val="04A0" w:firstRow="1" w:lastRow="0" w:firstColumn="1" w:lastColumn="0" w:noHBand="0" w:noVBand="1"/>
      </w:tblPr>
      <w:tblGrid>
        <w:gridCol w:w="8630"/>
      </w:tblGrid>
      <w:tr w:rsidR="00ED6F9E" w14:paraId="7E0D7E16" w14:textId="77777777" w:rsidTr="22CF604C">
        <w:tc>
          <w:tcPr>
            <w:tcW w:w="9350" w:type="dxa"/>
          </w:tcPr>
          <w:p w14:paraId="446AB702" w14:textId="77777777" w:rsidR="00ED6F9E" w:rsidRDefault="00ED6F9E">
            <w:pPr>
              <w:pStyle w:val="BodyText"/>
              <w:spacing w:before="0" w:after="0"/>
            </w:pPr>
          </w:p>
          <w:p w14:paraId="4CFB902F" w14:textId="77777777" w:rsidR="00ED6F9E" w:rsidRDefault="00ED6F9E">
            <w:pPr>
              <w:pStyle w:val="BodyText"/>
              <w:spacing w:before="0" w:after="0"/>
            </w:pPr>
          </w:p>
          <w:p w14:paraId="69D72759" w14:textId="77777777" w:rsidR="00ED6F9E" w:rsidRDefault="00ED6F9E">
            <w:pPr>
              <w:pStyle w:val="BodyText"/>
              <w:spacing w:before="0" w:after="0"/>
            </w:pPr>
          </w:p>
        </w:tc>
      </w:tr>
    </w:tbl>
    <w:p w14:paraId="00ECE0CC" w14:textId="28779A3C" w:rsidR="22CF604C" w:rsidRDefault="22CF604C" w:rsidP="22CF604C">
      <w:pPr>
        <w:pStyle w:val="BodyText"/>
        <w:spacing w:before="0" w:after="0"/>
        <w:ind w:left="720"/>
      </w:pPr>
    </w:p>
    <w:p w14:paraId="604B0CA4" w14:textId="3D614629" w:rsidR="22CF604C" w:rsidRDefault="22CF604C" w:rsidP="22CF604C">
      <w:pPr>
        <w:pStyle w:val="BodyText"/>
        <w:spacing w:before="0" w:after="0"/>
        <w:ind w:left="720"/>
      </w:pPr>
    </w:p>
    <w:p w14:paraId="245C36A1" w14:textId="77777777" w:rsidR="00BE4AAE" w:rsidRDefault="00BE4AAE" w:rsidP="22CF604C">
      <w:pPr>
        <w:pStyle w:val="BodyText"/>
        <w:spacing w:before="0" w:after="0"/>
        <w:ind w:left="720"/>
      </w:pPr>
    </w:p>
    <w:p w14:paraId="5A53D4F3" w14:textId="77777777" w:rsidR="00BE4AAE" w:rsidRDefault="00BE4AAE" w:rsidP="22CF604C">
      <w:pPr>
        <w:pStyle w:val="BodyText"/>
        <w:spacing w:before="0" w:after="0"/>
        <w:ind w:left="720"/>
      </w:pPr>
    </w:p>
    <w:p w14:paraId="08B931CA" w14:textId="4CF09BC5" w:rsidR="22CF604C" w:rsidRDefault="22CF604C" w:rsidP="22CF604C">
      <w:pPr>
        <w:pStyle w:val="BodyText"/>
        <w:spacing w:before="0" w:after="0"/>
        <w:ind w:left="720"/>
      </w:pPr>
    </w:p>
    <w:p w14:paraId="48A15F78" w14:textId="77777777" w:rsidR="00ED6F9E" w:rsidRDefault="00ED6F9E" w:rsidP="007D2CD6">
      <w:pPr>
        <w:pStyle w:val="BodyText"/>
        <w:numPr>
          <w:ilvl w:val="0"/>
          <w:numId w:val="19"/>
        </w:numPr>
        <w:spacing w:before="0" w:after="0"/>
      </w:pPr>
      <w:r w:rsidRPr="00255F23">
        <w:lastRenderedPageBreak/>
        <w:t xml:space="preserve">Confirm </w:t>
      </w:r>
      <w:r>
        <w:t xml:space="preserve">the </w:t>
      </w:r>
      <w:r w:rsidRPr="00255F23">
        <w:t>ability to back up the data to an external third</w:t>
      </w:r>
      <w:r>
        <w:t>-</w:t>
      </w:r>
      <w:r w:rsidRPr="00255F23">
        <w:t xml:space="preserve">party </w:t>
      </w:r>
      <w:proofErr w:type="gramStart"/>
      <w:r w:rsidRPr="00255F23">
        <w:t>on-premise</w:t>
      </w:r>
      <w:proofErr w:type="gramEnd"/>
      <w:r w:rsidRPr="00255F23">
        <w:t xml:space="preserve"> or cloud-based storage environment and </w:t>
      </w:r>
      <w:r>
        <w:t xml:space="preserve">the </w:t>
      </w:r>
      <w:r w:rsidRPr="00255F23">
        <w:t xml:space="preserve">costs associated </w:t>
      </w:r>
      <w:r>
        <w:t>with</w:t>
      </w:r>
      <w:r w:rsidRPr="00255F23">
        <w:t xml:space="preserve"> exporting the data.</w:t>
      </w:r>
    </w:p>
    <w:tbl>
      <w:tblPr>
        <w:tblStyle w:val="TableGrid"/>
        <w:tblW w:w="0" w:type="auto"/>
        <w:tblInd w:w="720" w:type="dxa"/>
        <w:tblLook w:val="04A0" w:firstRow="1" w:lastRow="0" w:firstColumn="1" w:lastColumn="0" w:noHBand="0" w:noVBand="1"/>
      </w:tblPr>
      <w:tblGrid>
        <w:gridCol w:w="8630"/>
      </w:tblGrid>
      <w:tr w:rsidR="00ED6F9E" w14:paraId="4ED95764" w14:textId="77777777">
        <w:tc>
          <w:tcPr>
            <w:tcW w:w="9350" w:type="dxa"/>
          </w:tcPr>
          <w:p w14:paraId="71D861F2" w14:textId="77777777" w:rsidR="00ED6F9E" w:rsidRDefault="00ED6F9E">
            <w:pPr>
              <w:pStyle w:val="BodyText"/>
              <w:spacing w:before="0" w:after="0"/>
            </w:pPr>
          </w:p>
          <w:p w14:paraId="15327B93" w14:textId="77777777" w:rsidR="00ED6F9E" w:rsidRDefault="00ED6F9E">
            <w:pPr>
              <w:pStyle w:val="BodyText"/>
              <w:spacing w:before="0" w:after="0"/>
            </w:pPr>
          </w:p>
          <w:p w14:paraId="4CBB7737" w14:textId="77777777" w:rsidR="00ED6F9E" w:rsidRDefault="00ED6F9E">
            <w:pPr>
              <w:pStyle w:val="BodyText"/>
              <w:spacing w:before="0" w:after="0"/>
            </w:pPr>
          </w:p>
        </w:tc>
      </w:tr>
    </w:tbl>
    <w:p w14:paraId="02FA6C13" w14:textId="77777777" w:rsidR="00ED6F9E" w:rsidRDefault="00ED6F9E" w:rsidP="00ED6F9E">
      <w:pPr>
        <w:pStyle w:val="BodyText"/>
        <w:spacing w:before="0" w:after="0"/>
        <w:ind w:left="720"/>
      </w:pPr>
    </w:p>
    <w:p w14:paraId="5C10D916" w14:textId="77777777" w:rsidR="00ED6F9E" w:rsidRDefault="00ED6F9E" w:rsidP="007D2CD6">
      <w:pPr>
        <w:pStyle w:val="BodyText"/>
        <w:numPr>
          <w:ilvl w:val="0"/>
          <w:numId w:val="19"/>
        </w:numPr>
        <w:spacing w:before="0" w:after="0"/>
      </w:pPr>
      <w:r w:rsidRPr="00255F23">
        <w:t>Describe the services you provide around disaster recovery as part of the proposed solution.</w:t>
      </w:r>
    </w:p>
    <w:tbl>
      <w:tblPr>
        <w:tblStyle w:val="TableGrid"/>
        <w:tblW w:w="0" w:type="auto"/>
        <w:tblInd w:w="720" w:type="dxa"/>
        <w:tblLook w:val="04A0" w:firstRow="1" w:lastRow="0" w:firstColumn="1" w:lastColumn="0" w:noHBand="0" w:noVBand="1"/>
      </w:tblPr>
      <w:tblGrid>
        <w:gridCol w:w="8630"/>
      </w:tblGrid>
      <w:tr w:rsidR="00ED6F9E" w14:paraId="63D384C2" w14:textId="77777777">
        <w:tc>
          <w:tcPr>
            <w:tcW w:w="9350" w:type="dxa"/>
          </w:tcPr>
          <w:p w14:paraId="0D650614" w14:textId="77777777" w:rsidR="00ED6F9E" w:rsidRDefault="00ED6F9E">
            <w:pPr>
              <w:pStyle w:val="BodyText"/>
              <w:spacing w:before="0" w:after="0"/>
            </w:pPr>
          </w:p>
          <w:p w14:paraId="77A6D2A7" w14:textId="77777777" w:rsidR="00ED6F9E" w:rsidRDefault="00ED6F9E">
            <w:pPr>
              <w:pStyle w:val="BodyText"/>
              <w:spacing w:before="0" w:after="0"/>
            </w:pPr>
          </w:p>
          <w:p w14:paraId="55EC4302" w14:textId="77777777" w:rsidR="00ED6F9E" w:rsidRDefault="00ED6F9E">
            <w:pPr>
              <w:pStyle w:val="BodyText"/>
              <w:spacing w:before="0" w:after="0"/>
            </w:pPr>
          </w:p>
        </w:tc>
      </w:tr>
    </w:tbl>
    <w:p w14:paraId="4498E8EF" w14:textId="77777777" w:rsidR="00ED6F9E" w:rsidRDefault="00ED6F9E" w:rsidP="00ED6F9E">
      <w:pPr>
        <w:pStyle w:val="BodyText"/>
        <w:spacing w:before="0" w:after="0"/>
        <w:ind w:left="720"/>
      </w:pPr>
    </w:p>
    <w:p w14:paraId="392CE63A" w14:textId="77777777" w:rsidR="00ED6F9E" w:rsidRDefault="00ED6F9E" w:rsidP="007D2CD6">
      <w:pPr>
        <w:pStyle w:val="BodyText"/>
        <w:numPr>
          <w:ilvl w:val="0"/>
          <w:numId w:val="19"/>
        </w:numPr>
        <w:spacing w:before="0" w:after="0"/>
      </w:pPr>
      <w:r w:rsidRPr="00255F23">
        <w:t>Indicate cybersecurity solutions that are in place to prevent, detect, contain, and recover from security threats such as malware injection, side</w:t>
      </w:r>
      <w:r>
        <w:t>-c</w:t>
      </w:r>
      <w:r w:rsidRPr="00255F23">
        <w:t>hannel attacks, exploitation of API vulnerabilities, or distributed denial of service (DDoS) attacks.</w:t>
      </w:r>
    </w:p>
    <w:tbl>
      <w:tblPr>
        <w:tblStyle w:val="TableGrid"/>
        <w:tblW w:w="0" w:type="auto"/>
        <w:tblInd w:w="720" w:type="dxa"/>
        <w:tblLook w:val="04A0" w:firstRow="1" w:lastRow="0" w:firstColumn="1" w:lastColumn="0" w:noHBand="0" w:noVBand="1"/>
      </w:tblPr>
      <w:tblGrid>
        <w:gridCol w:w="8630"/>
      </w:tblGrid>
      <w:tr w:rsidR="00ED6F9E" w14:paraId="319D2A3C" w14:textId="77777777">
        <w:tc>
          <w:tcPr>
            <w:tcW w:w="9350" w:type="dxa"/>
          </w:tcPr>
          <w:p w14:paraId="0A890AE7" w14:textId="77777777" w:rsidR="00ED6F9E" w:rsidRDefault="00ED6F9E">
            <w:pPr>
              <w:pStyle w:val="BodyText"/>
              <w:spacing w:before="0" w:after="0"/>
            </w:pPr>
          </w:p>
          <w:p w14:paraId="4673EC80" w14:textId="77777777" w:rsidR="00ED6F9E" w:rsidRDefault="00ED6F9E">
            <w:pPr>
              <w:pStyle w:val="BodyText"/>
              <w:spacing w:before="0" w:after="0"/>
            </w:pPr>
          </w:p>
          <w:p w14:paraId="6844C742" w14:textId="77777777" w:rsidR="00ED6F9E" w:rsidRDefault="00ED6F9E">
            <w:pPr>
              <w:pStyle w:val="BodyText"/>
              <w:spacing w:before="0" w:after="0"/>
            </w:pPr>
          </w:p>
        </w:tc>
      </w:tr>
    </w:tbl>
    <w:p w14:paraId="756A11EA" w14:textId="77777777" w:rsidR="00ED6F9E" w:rsidRDefault="00ED6F9E" w:rsidP="00ED6F9E">
      <w:pPr>
        <w:pStyle w:val="BodyText"/>
        <w:spacing w:before="0" w:after="0"/>
        <w:ind w:left="720"/>
      </w:pPr>
    </w:p>
    <w:p w14:paraId="013E4136" w14:textId="77777777" w:rsidR="00ED6F9E" w:rsidRDefault="00ED6F9E" w:rsidP="007D2CD6">
      <w:pPr>
        <w:pStyle w:val="BodyText"/>
        <w:numPr>
          <w:ilvl w:val="0"/>
          <w:numId w:val="19"/>
        </w:numPr>
        <w:spacing w:before="0" w:after="0"/>
      </w:pPr>
      <w:r w:rsidRPr="00255F23">
        <w:t xml:space="preserve">Confirm (Yes/No) that detailed logs will be provided for forensic investigation of security incidents, that can aid in identifying the nature and extent of the </w:t>
      </w:r>
      <w:r>
        <w:t>effect</w:t>
      </w:r>
      <w:r w:rsidRPr="00255F23">
        <w:t>, including the data that was exfiltrated or compromised.</w:t>
      </w:r>
      <w:r>
        <w:t xml:space="preserve"> </w:t>
      </w:r>
    </w:p>
    <w:tbl>
      <w:tblPr>
        <w:tblStyle w:val="TableGrid"/>
        <w:tblW w:w="0" w:type="auto"/>
        <w:tblInd w:w="720" w:type="dxa"/>
        <w:tblLook w:val="04A0" w:firstRow="1" w:lastRow="0" w:firstColumn="1" w:lastColumn="0" w:noHBand="0" w:noVBand="1"/>
      </w:tblPr>
      <w:tblGrid>
        <w:gridCol w:w="4315"/>
        <w:gridCol w:w="4315"/>
      </w:tblGrid>
      <w:tr w:rsidR="00ED6F9E" w14:paraId="3DB3A01F" w14:textId="77777777">
        <w:trPr>
          <w:trHeight w:val="144"/>
        </w:trPr>
        <w:tc>
          <w:tcPr>
            <w:tcW w:w="4315" w:type="dxa"/>
            <w:vAlign w:val="center"/>
          </w:tcPr>
          <w:p w14:paraId="4C586A31"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1719654311"/>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4315" w:type="dxa"/>
            <w:vAlign w:val="center"/>
          </w:tcPr>
          <w:p w14:paraId="76EEAEC5"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522680298"/>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bl>
    <w:p w14:paraId="2F12961C" w14:textId="77777777" w:rsidR="00ED6F9E" w:rsidRDefault="00ED6F9E" w:rsidP="00ED6F9E">
      <w:pPr>
        <w:pStyle w:val="BodyText"/>
        <w:spacing w:before="0" w:after="0"/>
        <w:ind w:left="720"/>
      </w:pPr>
    </w:p>
    <w:p w14:paraId="771589A2" w14:textId="77777777" w:rsidR="00ED6F9E" w:rsidRDefault="00ED6F9E" w:rsidP="007D2CD6">
      <w:pPr>
        <w:pStyle w:val="BodyText"/>
        <w:numPr>
          <w:ilvl w:val="0"/>
          <w:numId w:val="19"/>
        </w:numPr>
        <w:spacing w:before="0" w:after="0"/>
      </w:pPr>
      <w:r w:rsidRPr="00822C0F">
        <w:t xml:space="preserve">Indicate what support will be provided to carry out </w:t>
      </w:r>
      <w:r>
        <w:t xml:space="preserve">a </w:t>
      </w:r>
      <w:r w:rsidRPr="00822C0F">
        <w:t>forensic investigation of security incidents.</w:t>
      </w: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8630"/>
      </w:tblGrid>
      <w:tr w:rsidR="00ED6F9E" w14:paraId="5A736531" w14:textId="77777777">
        <w:tc>
          <w:tcPr>
            <w:tcW w:w="9350" w:type="dxa"/>
          </w:tcPr>
          <w:p w14:paraId="104E0769" w14:textId="77777777" w:rsidR="00ED6F9E" w:rsidRDefault="00ED6F9E">
            <w:pPr>
              <w:pStyle w:val="BodyText"/>
              <w:spacing w:before="0" w:after="0"/>
            </w:pPr>
          </w:p>
          <w:p w14:paraId="1C7F0EDA" w14:textId="77777777" w:rsidR="00ED6F9E" w:rsidRDefault="00ED6F9E">
            <w:pPr>
              <w:pStyle w:val="BodyText"/>
              <w:spacing w:before="0" w:after="0"/>
            </w:pPr>
          </w:p>
          <w:p w14:paraId="51699484" w14:textId="77777777" w:rsidR="00ED6F9E" w:rsidRDefault="00ED6F9E">
            <w:pPr>
              <w:pStyle w:val="BodyText"/>
              <w:spacing w:before="0" w:after="0"/>
            </w:pPr>
          </w:p>
        </w:tc>
      </w:tr>
    </w:tbl>
    <w:p w14:paraId="17FDEF75" w14:textId="77777777" w:rsidR="00ED6F9E" w:rsidRDefault="00ED6F9E" w:rsidP="00ED6F9E">
      <w:pPr>
        <w:pStyle w:val="BodyText"/>
        <w:spacing w:before="0" w:after="0"/>
        <w:ind w:left="720"/>
      </w:pPr>
    </w:p>
    <w:p w14:paraId="236507EB" w14:textId="4581BC68" w:rsidR="22CF604C" w:rsidRDefault="22CF604C" w:rsidP="22CF604C">
      <w:pPr>
        <w:pStyle w:val="BodyText"/>
        <w:spacing w:before="0" w:after="0"/>
        <w:ind w:left="720"/>
      </w:pPr>
    </w:p>
    <w:p w14:paraId="4EF4A4DA" w14:textId="56718F35" w:rsidR="22CF604C" w:rsidRDefault="22CF604C" w:rsidP="22CF604C">
      <w:pPr>
        <w:pStyle w:val="BodyText"/>
        <w:spacing w:before="0" w:after="0"/>
        <w:ind w:left="720"/>
      </w:pPr>
    </w:p>
    <w:p w14:paraId="1C87023B" w14:textId="3A45D76A" w:rsidR="22CF604C" w:rsidRDefault="22CF604C" w:rsidP="22CF604C">
      <w:pPr>
        <w:pStyle w:val="BodyText"/>
        <w:spacing w:before="0" w:after="0"/>
        <w:ind w:left="720"/>
      </w:pPr>
    </w:p>
    <w:p w14:paraId="73A888F5" w14:textId="232C115D" w:rsidR="22CF604C" w:rsidRDefault="22CF604C" w:rsidP="22CF604C">
      <w:pPr>
        <w:pStyle w:val="BodyText"/>
        <w:spacing w:before="0" w:after="0"/>
        <w:ind w:left="720"/>
      </w:pPr>
    </w:p>
    <w:p w14:paraId="2A2C1928" w14:textId="0E409313" w:rsidR="22CF604C" w:rsidRDefault="22CF604C" w:rsidP="22CF604C">
      <w:pPr>
        <w:pStyle w:val="BodyText"/>
        <w:spacing w:before="0" w:after="0"/>
        <w:ind w:left="720"/>
      </w:pPr>
    </w:p>
    <w:p w14:paraId="139D7F5C" w14:textId="2EDEA525" w:rsidR="22CF604C" w:rsidRDefault="22CF604C" w:rsidP="22CF604C">
      <w:pPr>
        <w:pStyle w:val="BodyText"/>
        <w:spacing w:before="0" w:after="0"/>
        <w:ind w:left="720"/>
      </w:pPr>
    </w:p>
    <w:p w14:paraId="0F6A8E9E" w14:textId="1875AC05" w:rsidR="22CF604C" w:rsidRDefault="22CF604C" w:rsidP="22CF604C">
      <w:pPr>
        <w:pStyle w:val="BodyText"/>
        <w:spacing w:before="0" w:after="0"/>
        <w:ind w:left="720"/>
      </w:pPr>
    </w:p>
    <w:p w14:paraId="476C0406" w14:textId="5B7E5E27" w:rsidR="22CF604C" w:rsidRDefault="22CF604C" w:rsidP="22CF604C">
      <w:pPr>
        <w:pStyle w:val="BodyText"/>
        <w:spacing w:before="0" w:after="0"/>
        <w:ind w:left="720"/>
      </w:pPr>
    </w:p>
    <w:p w14:paraId="3810A24F" w14:textId="49D88DE5" w:rsidR="22CF604C" w:rsidRDefault="22CF604C" w:rsidP="22CF604C">
      <w:pPr>
        <w:pStyle w:val="BodyText"/>
        <w:spacing w:before="0" w:after="0"/>
        <w:ind w:left="720"/>
      </w:pPr>
    </w:p>
    <w:p w14:paraId="0380AB22" w14:textId="1B93C844" w:rsidR="22CF604C" w:rsidRDefault="22CF604C" w:rsidP="22CF604C">
      <w:pPr>
        <w:pStyle w:val="BodyText"/>
        <w:spacing w:before="0" w:after="0"/>
        <w:ind w:left="720"/>
      </w:pPr>
    </w:p>
    <w:p w14:paraId="545BC64A" w14:textId="249A4E75" w:rsidR="22CF604C" w:rsidRDefault="22CF604C" w:rsidP="22CF604C">
      <w:pPr>
        <w:pStyle w:val="BodyText"/>
        <w:spacing w:before="0" w:after="0"/>
        <w:ind w:left="720"/>
      </w:pPr>
    </w:p>
    <w:p w14:paraId="4C160DFA" w14:textId="77777777" w:rsidR="00BE4AAE" w:rsidRDefault="00BE4AAE" w:rsidP="22CF604C">
      <w:pPr>
        <w:pStyle w:val="BodyText"/>
        <w:spacing w:before="0" w:after="0"/>
        <w:ind w:left="720"/>
      </w:pPr>
    </w:p>
    <w:p w14:paraId="06C965DC" w14:textId="67992582" w:rsidR="22CF604C" w:rsidRDefault="22CF604C" w:rsidP="22CF604C">
      <w:pPr>
        <w:pStyle w:val="BodyText"/>
        <w:spacing w:before="0" w:after="0"/>
        <w:ind w:left="720"/>
      </w:pPr>
    </w:p>
    <w:p w14:paraId="03D80924" w14:textId="77777777" w:rsidR="00ED6F9E" w:rsidRDefault="00ED6F9E" w:rsidP="007D2CD6">
      <w:pPr>
        <w:pStyle w:val="BodyText"/>
        <w:numPr>
          <w:ilvl w:val="0"/>
          <w:numId w:val="19"/>
        </w:numPr>
        <w:spacing w:before="0" w:after="0"/>
      </w:pPr>
      <w:r>
        <w:lastRenderedPageBreak/>
        <w:t>Indicate if you comply or do not comply with the following:</w:t>
      </w:r>
    </w:p>
    <w:tbl>
      <w:tblPr>
        <w:tblStyle w:val="TableGrid"/>
        <w:tblW w:w="0" w:type="auto"/>
        <w:tblInd w:w="720" w:type="dxa"/>
        <w:tblLook w:val="04A0" w:firstRow="1" w:lastRow="0" w:firstColumn="1" w:lastColumn="0" w:noHBand="0" w:noVBand="1"/>
      </w:tblPr>
      <w:tblGrid>
        <w:gridCol w:w="5215"/>
        <w:gridCol w:w="1707"/>
        <w:gridCol w:w="1708"/>
      </w:tblGrid>
      <w:tr w:rsidR="00ED6F9E" w14:paraId="50BA2EB0" w14:textId="77777777">
        <w:trPr>
          <w:cantSplit/>
          <w:tblHeader/>
        </w:trPr>
        <w:tc>
          <w:tcPr>
            <w:tcW w:w="5215" w:type="dxa"/>
            <w:shd w:val="clear" w:color="auto" w:fill="D9D9D9" w:themeFill="background1" w:themeFillShade="D9"/>
            <w:vAlign w:val="center"/>
          </w:tcPr>
          <w:p w14:paraId="11E34EF2" w14:textId="77777777" w:rsidR="00ED6F9E" w:rsidRPr="00822C0F" w:rsidRDefault="00ED6F9E">
            <w:pPr>
              <w:pStyle w:val="BodyText"/>
              <w:jc w:val="center"/>
              <w:rPr>
                <w:b/>
                <w:bCs/>
              </w:rPr>
            </w:pPr>
            <w:r w:rsidRPr="00822C0F">
              <w:rPr>
                <w:b/>
                <w:bCs/>
              </w:rPr>
              <w:t>Requirement</w:t>
            </w:r>
          </w:p>
        </w:tc>
        <w:tc>
          <w:tcPr>
            <w:tcW w:w="3415" w:type="dxa"/>
            <w:gridSpan w:val="2"/>
            <w:shd w:val="clear" w:color="auto" w:fill="D9D9D9" w:themeFill="background1" w:themeFillShade="D9"/>
            <w:vAlign w:val="center"/>
          </w:tcPr>
          <w:p w14:paraId="58585B7A" w14:textId="77777777" w:rsidR="00ED6F9E" w:rsidRPr="00822C0F" w:rsidRDefault="00ED6F9E">
            <w:pPr>
              <w:pStyle w:val="BodyText"/>
              <w:jc w:val="center"/>
              <w:rPr>
                <w:b/>
                <w:bCs/>
              </w:rPr>
            </w:pPr>
            <w:r w:rsidRPr="00822C0F">
              <w:rPr>
                <w:b/>
                <w:bCs/>
              </w:rPr>
              <w:t>Compliance?</w:t>
            </w:r>
          </w:p>
        </w:tc>
      </w:tr>
      <w:tr w:rsidR="00ED6F9E" w14:paraId="29022D12" w14:textId="77777777">
        <w:trPr>
          <w:cantSplit/>
        </w:trPr>
        <w:tc>
          <w:tcPr>
            <w:tcW w:w="5215" w:type="dxa"/>
          </w:tcPr>
          <w:p w14:paraId="119DE7D6" w14:textId="77777777" w:rsidR="00ED6F9E" w:rsidRDefault="00ED6F9E">
            <w:pPr>
              <w:pStyle w:val="BodyText"/>
            </w:pPr>
            <w:r w:rsidRPr="00695B41">
              <w:t xml:space="preserve">The system shall be available 24 x 7 x 365 with a minimum of 99.95% uptime, measured </w:t>
            </w:r>
            <w:proofErr w:type="gramStart"/>
            <w:r w:rsidRPr="00695B41">
              <w:t>on a monthly basis</w:t>
            </w:r>
            <w:proofErr w:type="gramEnd"/>
            <w:r w:rsidRPr="00695B41">
              <w:t xml:space="preserve"> (excluding maintenance windows).</w:t>
            </w:r>
          </w:p>
        </w:tc>
        <w:tc>
          <w:tcPr>
            <w:tcW w:w="1707" w:type="dxa"/>
            <w:vAlign w:val="center"/>
          </w:tcPr>
          <w:p w14:paraId="71D3C4AC"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124310451"/>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642CE2B5"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874536272"/>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3D867F40" w14:textId="77777777" w:rsidTr="00747B54">
        <w:trPr>
          <w:cantSplit/>
          <w:trHeight w:val="602"/>
        </w:trPr>
        <w:tc>
          <w:tcPr>
            <w:tcW w:w="5215" w:type="dxa"/>
          </w:tcPr>
          <w:p w14:paraId="5387D3EB" w14:textId="0B40C47D" w:rsidR="00ED6F9E" w:rsidRDefault="00ED6F9E">
            <w:pPr>
              <w:pStyle w:val="BodyText"/>
            </w:pPr>
            <w:r w:rsidRPr="00695B41">
              <w:t xml:space="preserve">Data shall </w:t>
            </w:r>
            <w:proofErr w:type="gramStart"/>
            <w:r w:rsidRPr="00695B41">
              <w:t xml:space="preserve">reside in </w:t>
            </w:r>
            <w:r w:rsidR="00847655">
              <w:t>the United States</w:t>
            </w:r>
            <w:r w:rsidRPr="00695B41">
              <w:t xml:space="preserve"> at all times</w:t>
            </w:r>
            <w:proofErr w:type="gramEnd"/>
            <w:r w:rsidRPr="00695B41">
              <w:t>.</w:t>
            </w:r>
          </w:p>
        </w:tc>
        <w:tc>
          <w:tcPr>
            <w:tcW w:w="1707" w:type="dxa"/>
            <w:vAlign w:val="center"/>
          </w:tcPr>
          <w:p w14:paraId="1CD9CA0C"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1824957469"/>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6A28E282"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1924688083"/>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0C1D6A27" w14:textId="77777777">
        <w:trPr>
          <w:cantSplit/>
        </w:trPr>
        <w:tc>
          <w:tcPr>
            <w:tcW w:w="5215" w:type="dxa"/>
          </w:tcPr>
          <w:p w14:paraId="6BCC94E9" w14:textId="4A134DD4" w:rsidR="00ED6F9E" w:rsidRDefault="00ED6F9E">
            <w:pPr>
              <w:pStyle w:val="BodyText"/>
            </w:pPr>
            <w:r w:rsidRPr="00695B41">
              <w:t xml:space="preserve">All system data and files shall be regularly backed up to a secondary data center/disaster recovery site outside of the main data center’s same weather pattern and power grid. Backups shall occur such that the </w:t>
            </w:r>
            <w:proofErr w:type="gramStart"/>
            <w:r w:rsidR="00B42250">
              <w:t>District</w:t>
            </w:r>
            <w:proofErr w:type="gramEnd"/>
            <w:r w:rsidRPr="00695B41">
              <w:t xml:space="preserve"> loses no more than 2 hours of transactions due to an unexpected outage.</w:t>
            </w:r>
          </w:p>
        </w:tc>
        <w:tc>
          <w:tcPr>
            <w:tcW w:w="1707" w:type="dxa"/>
            <w:vAlign w:val="center"/>
          </w:tcPr>
          <w:p w14:paraId="2279A69B"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1315459165"/>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2FF95ACE"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1210003313"/>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0FFE1D5B" w14:textId="77777777">
        <w:trPr>
          <w:cantSplit/>
        </w:trPr>
        <w:tc>
          <w:tcPr>
            <w:tcW w:w="5215" w:type="dxa"/>
          </w:tcPr>
          <w:p w14:paraId="5F7E216C" w14:textId="2B9576C5" w:rsidR="00ED6F9E" w:rsidRDefault="00ED6F9E">
            <w:pPr>
              <w:pStyle w:val="BodyText"/>
            </w:pPr>
            <w:r w:rsidRPr="00695B41">
              <w:t xml:space="preserve">Hosting Providers/Respondents shall have a documented Security Incident Response Plan (SIRP) that addresses the Respondent’s plan for preventing, detecting, and responding to security breaches or cyberattacks in which the </w:t>
            </w:r>
            <w:proofErr w:type="gramStart"/>
            <w:r w:rsidR="00B42250">
              <w:t>District</w:t>
            </w:r>
            <w:r w:rsidRPr="00695B41">
              <w:t>’s</w:t>
            </w:r>
            <w:proofErr w:type="gramEnd"/>
            <w:r w:rsidRPr="00695B41">
              <w:t xml:space="preserve"> data or operations may be compromised.</w:t>
            </w:r>
          </w:p>
        </w:tc>
        <w:tc>
          <w:tcPr>
            <w:tcW w:w="1707" w:type="dxa"/>
            <w:vAlign w:val="center"/>
          </w:tcPr>
          <w:p w14:paraId="04D5227A"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1289473552"/>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7F98478E"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1663308637"/>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3D278AA4" w14:textId="77777777">
        <w:trPr>
          <w:cantSplit/>
        </w:trPr>
        <w:tc>
          <w:tcPr>
            <w:tcW w:w="5215" w:type="dxa"/>
          </w:tcPr>
          <w:p w14:paraId="22B8EED2" w14:textId="77777777" w:rsidR="00ED6F9E" w:rsidRDefault="00ED6F9E">
            <w:pPr>
              <w:pStyle w:val="BodyText"/>
            </w:pPr>
            <w:r w:rsidRPr="00695B41">
              <w:t>Hosting Providers/Respondents shall have a documented Disaster Recovery Plan (DRP) that addresses recovery and maintenance of system data and operations in response to hazard or emergency scenarios. This plan shall be tested regularly to ensure that it is both tangible and actionable.</w:t>
            </w:r>
          </w:p>
        </w:tc>
        <w:tc>
          <w:tcPr>
            <w:tcW w:w="1707" w:type="dxa"/>
            <w:vAlign w:val="center"/>
          </w:tcPr>
          <w:p w14:paraId="2BAEC20F"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2049180996"/>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6A579622"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2009509678"/>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461396F5" w14:textId="77777777">
        <w:trPr>
          <w:cantSplit/>
        </w:trPr>
        <w:tc>
          <w:tcPr>
            <w:tcW w:w="5215" w:type="dxa"/>
          </w:tcPr>
          <w:p w14:paraId="30FE8BD2" w14:textId="77777777" w:rsidR="00ED6F9E" w:rsidRDefault="00ED6F9E">
            <w:pPr>
              <w:pStyle w:val="BodyText"/>
            </w:pPr>
            <w:r w:rsidRPr="00D96F51">
              <w:t xml:space="preserve">Hosting Providers/Respondents shall have a documented Business Continuity Plan (BCP) that addresses localized or system outages that create an impact </w:t>
            </w:r>
            <w:r>
              <w:t>on</w:t>
            </w:r>
            <w:r w:rsidRPr="00D96F51">
              <w:t xml:space="preserve"> one or more business functions. </w:t>
            </w:r>
            <w:proofErr w:type="gramStart"/>
            <w:r w:rsidRPr="00D96F51">
              <w:t>The BCP</w:t>
            </w:r>
            <w:proofErr w:type="gramEnd"/>
            <w:r w:rsidRPr="00D96F51">
              <w:t xml:space="preserve"> should account for the rapid restoration of services and redundancies in technology or proces</w:t>
            </w:r>
            <w:r>
              <w:t>se</w:t>
            </w:r>
            <w:r w:rsidRPr="00D96F51">
              <w:t>s.</w:t>
            </w:r>
          </w:p>
        </w:tc>
        <w:tc>
          <w:tcPr>
            <w:tcW w:w="1707" w:type="dxa"/>
            <w:vAlign w:val="center"/>
          </w:tcPr>
          <w:p w14:paraId="3046D3C0"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433139772"/>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28364C23"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116444232"/>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32A9499E" w14:textId="77777777">
        <w:trPr>
          <w:cantSplit/>
        </w:trPr>
        <w:tc>
          <w:tcPr>
            <w:tcW w:w="5215" w:type="dxa"/>
          </w:tcPr>
          <w:p w14:paraId="78931057" w14:textId="77777777" w:rsidR="00ED6F9E" w:rsidRDefault="00ED6F9E">
            <w:pPr>
              <w:pStyle w:val="BodyText"/>
            </w:pPr>
            <w:r w:rsidRPr="00D96F51">
              <w:lastRenderedPageBreak/>
              <w:t xml:space="preserve">Hosting Providers /Respondents shall undergo a SSAE 18 SOC2 Type 2 audit covering at a minimum the Security and Availability Principles on an annual basis and must have no unaddressed material concerns. </w:t>
            </w:r>
            <w:proofErr w:type="gramStart"/>
            <w:r w:rsidRPr="00D96F51">
              <w:t>Respondent</w:t>
            </w:r>
            <w:proofErr w:type="gramEnd"/>
            <w:r w:rsidRPr="00D96F51">
              <w:t xml:space="preserve"> shall provide a copy of their most recent audit report </w:t>
            </w:r>
            <w:r>
              <w:t>before</w:t>
            </w:r>
            <w:r w:rsidRPr="00D96F51">
              <w:t xml:space="preserve"> contract award.</w:t>
            </w:r>
          </w:p>
        </w:tc>
        <w:tc>
          <w:tcPr>
            <w:tcW w:w="1707" w:type="dxa"/>
            <w:vAlign w:val="center"/>
          </w:tcPr>
          <w:p w14:paraId="3CE6C38E"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266202303"/>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7BE8F26D"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1704473067"/>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r w:rsidR="00ED6F9E" w14:paraId="12D27D46" w14:textId="77777777">
        <w:trPr>
          <w:cantSplit/>
        </w:trPr>
        <w:tc>
          <w:tcPr>
            <w:tcW w:w="5215" w:type="dxa"/>
          </w:tcPr>
          <w:p w14:paraId="2379FC5B" w14:textId="77777777" w:rsidR="00ED6F9E" w:rsidRDefault="00ED6F9E">
            <w:pPr>
              <w:pStyle w:val="BodyText"/>
              <w:spacing w:after="0"/>
            </w:pPr>
            <w:r>
              <w:t xml:space="preserve">Hosting Providers/Respondents shall support and be compliant with all relevant regulations and requirements including, but not limited to: </w:t>
            </w:r>
          </w:p>
          <w:p w14:paraId="19D2ED40" w14:textId="77777777" w:rsidR="00ED6F9E" w:rsidRDefault="00ED6F9E" w:rsidP="007D2CD6">
            <w:pPr>
              <w:pStyle w:val="BodyText"/>
              <w:numPr>
                <w:ilvl w:val="0"/>
                <w:numId w:val="12"/>
              </w:numPr>
              <w:spacing w:before="0" w:after="0"/>
            </w:pPr>
            <w:r>
              <w:t xml:space="preserve">PCI-DSS </w:t>
            </w:r>
          </w:p>
        </w:tc>
        <w:tc>
          <w:tcPr>
            <w:tcW w:w="1707" w:type="dxa"/>
            <w:vAlign w:val="center"/>
          </w:tcPr>
          <w:p w14:paraId="4BE480F3" w14:textId="77777777" w:rsidR="00ED6F9E" w:rsidRDefault="00ED6F9E">
            <w:pPr>
              <w:pStyle w:val="BodyText"/>
              <w:jc w:val="center"/>
            </w:pPr>
            <w:r w:rsidRPr="00A877B5">
              <w:rPr>
                <w:rFonts w:asciiTheme="minorHAnsi" w:hAnsiTheme="minorHAnsi" w:cstheme="minorHAnsi"/>
                <w:color w:val="auto"/>
              </w:rPr>
              <w:t xml:space="preserve">Yes </w:t>
            </w:r>
            <w:sdt>
              <w:sdtPr>
                <w:rPr>
                  <w:rFonts w:asciiTheme="minorHAnsi" w:hAnsiTheme="minorHAnsi" w:cstheme="minorHAnsi"/>
                  <w:color w:val="auto"/>
                </w:rPr>
                <w:id w:val="-469129366"/>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1708" w:type="dxa"/>
            <w:vAlign w:val="center"/>
          </w:tcPr>
          <w:p w14:paraId="1833B5CF" w14:textId="77777777" w:rsidR="00ED6F9E" w:rsidRDefault="00ED6F9E">
            <w:pPr>
              <w:pStyle w:val="BodyText"/>
              <w:jc w:val="center"/>
            </w:pPr>
            <w:r w:rsidRPr="00A877B5">
              <w:rPr>
                <w:rFonts w:asciiTheme="minorHAnsi" w:hAnsiTheme="minorHAnsi" w:cstheme="minorHAnsi"/>
                <w:color w:val="auto"/>
              </w:rPr>
              <w:t xml:space="preserve">No </w:t>
            </w:r>
            <w:sdt>
              <w:sdtPr>
                <w:rPr>
                  <w:rFonts w:asciiTheme="minorHAnsi" w:hAnsiTheme="minorHAnsi" w:cstheme="minorHAnsi"/>
                  <w:color w:val="auto"/>
                </w:rPr>
                <w:id w:val="400944915"/>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bl>
    <w:p w14:paraId="301CAD50" w14:textId="77777777" w:rsidR="00ED6F9E" w:rsidRDefault="00ED6F9E" w:rsidP="00ED6F9E">
      <w:pPr>
        <w:pStyle w:val="BodyText"/>
      </w:pPr>
    </w:p>
    <w:p w14:paraId="5731A975" w14:textId="77777777" w:rsidR="00ED6F9E" w:rsidRDefault="00ED6F9E" w:rsidP="00ED6F9E">
      <w:pPr>
        <w:spacing w:before="0" w:after="0" w:line="240" w:lineRule="auto"/>
        <w:rPr>
          <w:rFonts w:asciiTheme="majorHAnsi" w:hAnsiTheme="majorHAnsi"/>
          <w:b/>
          <w:bCs/>
        </w:rPr>
      </w:pPr>
      <w:r>
        <w:br w:type="page"/>
      </w:r>
    </w:p>
    <w:p w14:paraId="273ECDB7" w14:textId="77777777" w:rsidR="00ED6F9E" w:rsidRDefault="00ED6F9E" w:rsidP="00ED6F9E">
      <w:pPr>
        <w:pStyle w:val="Heading1"/>
      </w:pPr>
      <w:bookmarkStart w:id="24" w:name="_Toc205985563"/>
      <w:bookmarkStart w:id="25" w:name="_Toc307393129"/>
      <w:r>
        <w:lastRenderedPageBreak/>
        <w:t>Report Development Questionnaire</w:t>
      </w:r>
      <w:bookmarkEnd w:id="24"/>
      <w:bookmarkEnd w:id="25"/>
    </w:p>
    <w:p w14:paraId="2F66A1A6" w14:textId="77777777" w:rsidR="00ED6F9E" w:rsidRDefault="00ED6F9E" w:rsidP="007D2CD6">
      <w:pPr>
        <w:pStyle w:val="BodyText"/>
        <w:numPr>
          <w:ilvl w:val="0"/>
          <w:numId w:val="18"/>
        </w:numPr>
        <w:spacing w:before="0" w:after="0"/>
      </w:pPr>
      <w:r w:rsidRPr="00665909">
        <w:t xml:space="preserve">What query </w:t>
      </w:r>
      <w:proofErr w:type="gramStart"/>
      <w:r w:rsidRPr="00665909">
        <w:t>tool</w:t>
      </w:r>
      <w:proofErr w:type="gramEnd"/>
      <w:r w:rsidRPr="00665909">
        <w:t xml:space="preserve">, report </w:t>
      </w:r>
      <w:proofErr w:type="gramStart"/>
      <w:r w:rsidRPr="00665909">
        <w:t>writer</w:t>
      </w:r>
      <w:proofErr w:type="gramEnd"/>
      <w:r w:rsidRPr="00665909">
        <w:t xml:space="preserve">, </w:t>
      </w:r>
      <w:r>
        <w:t xml:space="preserve">dashboards, </w:t>
      </w:r>
      <w:r w:rsidRPr="00665909">
        <w:t>and business intelligence tools are embedded in the proposed solution?</w:t>
      </w:r>
    </w:p>
    <w:tbl>
      <w:tblPr>
        <w:tblStyle w:val="TableGrid"/>
        <w:tblW w:w="0" w:type="auto"/>
        <w:tblInd w:w="720" w:type="dxa"/>
        <w:tblLook w:val="04A0" w:firstRow="1" w:lastRow="0" w:firstColumn="1" w:lastColumn="0" w:noHBand="0" w:noVBand="1"/>
      </w:tblPr>
      <w:tblGrid>
        <w:gridCol w:w="8630"/>
      </w:tblGrid>
      <w:tr w:rsidR="00ED6F9E" w14:paraId="2CA35886" w14:textId="77777777">
        <w:tc>
          <w:tcPr>
            <w:tcW w:w="9350" w:type="dxa"/>
          </w:tcPr>
          <w:p w14:paraId="0F5431AD" w14:textId="77777777" w:rsidR="00ED6F9E" w:rsidRDefault="00ED6F9E">
            <w:pPr>
              <w:pStyle w:val="BodyText"/>
              <w:spacing w:before="0" w:after="0"/>
            </w:pPr>
          </w:p>
          <w:p w14:paraId="2C02818E" w14:textId="77777777" w:rsidR="00ED6F9E" w:rsidRDefault="00ED6F9E">
            <w:pPr>
              <w:pStyle w:val="BodyText"/>
              <w:spacing w:before="0" w:after="0"/>
            </w:pPr>
          </w:p>
          <w:p w14:paraId="7730F7E7" w14:textId="77777777" w:rsidR="00ED6F9E" w:rsidRDefault="00ED6F9E">
            <w:pPr>
              <w:pStyle w:val="BodyText"/>
              <w:spacing w:before="0" w:after="0"/>
            </w:pPr>
          </w:p>
        </w:tc>
      </w:tr>
    </w:tbl>
    <w:p w14:paraId="1187CD0C" w14:textId="77777777" w:rsidR="00ED6F9E" w:rsidRDefault="00ED6F9E" w:rsidP="00ED6F9E">
      <w:pPr>
        <w:pStyle w:val="BodyText"/>
        <w:spacing w:before="0" w:after="0"/>
        <w:ind w:left="720"/>
      </w:pPr>
    </w:p>
    <w:p w14:paraId="21D1F9F6" w14:textId="77777777" w:rsidR="00ED6F9E" w:rsidRDefault="00ED6F9E" w:rsidP="007D2CD6">
      <w:pPr>
        <w:pStyle w:val="BodyText"/>
        <w:numPr>
          <w:ilvl w:val="0"/>
          <w:numId w:val="18"/>
        </w:numPr>
        <w:spacing w:before="0" w:after="0"/>
      </w:pPr>
      <w:r w:rsidRPr="00665909">
        <w:t xml:space="preserve">It is expected that the system will provide the ability for end-user querying and reporting to be performed without impacting the performance of the transactional system. Does your </w:t>
      </w:r>
      <w:r>
        <w:t>submission</w:t>
      </w:r>
      <w:r w:rsidRPr="00665909">
        <w:t xml:space="preserve"> meet this expectation?</w:t>
      </w:r>
    </w:p>
    <w:tbl>
      <w:tblPr>
        <w:tblStyle w:val="TableGrid"/>
        <w:tblW w:w="0" w:type="auto"/>
        <w:tblInd w:w="720" w:type="dxa"/>
        <w:tblLook w:val="04A0" w:firstRow="1" w:lastRow="0" w:firstColumn="1" w:lastColumn="0" w:noHBand="0" w:noVBand="1"/>
      </w:tblPr>
      <w:tblGrid>
        <w:gridCol w:w="8630"/>
      </w:tblGrid>
      <w:tr w:rsidR="00ED6F9E" w14:paraId="310B2DF2" w14:textId="77777777">
        <w:tc>
          <w:tcPr>
            <w:tcW w:w="8630" w:type="dxa"/>
          </w:tcPr>
          <w:p w14:paraId="0F6F197A" w14:textId="77777777" w:rsidR="00ED6F9E" w:rsidRDefault="00ED6F9E">
            <w:pPr>
              <w:pStyle w:val="BodyText"/>
              <w:spacing w:before="0" w:after="0"/>
            </w:pPr>
          </w:p>
          <w:p w14:paraId="34311F42" w14:textId="77777777" w:rsidR="00ED6F9E" w:rsidRDefault="00ED6F9E">
            <w:pPr>
              <w:pStyle w:val="BodyText"/>
              <w:spacing w:before="0" w:after="0"/>
            </w:pPr>
          </w:p>
          <w:p w14:paraId="5B88FAD2" w14:textId="77777777" w:rsidR="00ED6F9E" w:rsidRDefault="00ED6F9E">
            <w:pPr>
              <w:pStyle w:val="BodyText"/>
              <w:spacing w:before="0" w:after="0"/>
            </w:pPr>
          </w:p>
        </w:tc>
      </w:tr>
    </w:tbl>
    <w:p w14:paraId="14EE66B9" w14:textId="77777777" w:rsidR="00ED6F9E" w:rsidRDefault="00ED6F9E" w:rsidP="00ED6F9E">
      <w:pPr>
        <w:pStyle w:val="BodyText"/>
        <w:spacing w:before="0" w:after="0"/>
        <w:ind w:left="720"/>
      </w:pPr>
    </w:p>
    <w:p w14:paraId="18E77777" w14:textId="30DB44CF" w:rsidR="00ED6F9E" w:rsidRDefault="00ED6F9E" w:rsidP="007D2CD6">
      <w:pPr>
        <w:pStyle w:val="BodyText"/>
        <w:numPr>
          <w:ilvl w:val="0"/>
          <w:numId w:val="18"/>
        </w:numPr>
        <w:spacing w:before="0" w:after="0"/>
      </w:pPr>
      <w:r>
        <w:t xml:space="preserve">Describe your process for determining the scope of reports that need to be developed (not out of the box) and what effort will be required of the </w:t>
      </w:r>
      <w:proofErr w:type="gramStart"/>
      <w:r w:rsidR="004757A3">
        <w:t>District</w:t>
      </w:r>
      <w:proofErr w:type="gramEnd"/>
      <w:r>
        <w:t xml:space="preserve"> to participate in development and testing of these reports.</w:t>
      </w:r>
    </w:p>
    <w:tbl>
      <w:tblPr>
        <w:tblStyle w:val="TableGrid"/>
        <w:tblW w:w="0" w:type="auto"/>
        <w:tblInd w:w="720" w:type="dxa"/>
        <w:tblLook w:val="04A0" w:firstRow="1" w:lastRow="0" w:firstColumn="1" w:lastColumn="0" w:noHBand="0" w:noVBand="1"/>
      </w:tblPr>
      <w:tblGrid>
        <w:gridCol w:w="8630"/>
      </w:tblGrid>
      <w:tr w:rsidR="00ED6F9E" w14:paraId="1007CAB5" w14:textId="77777777">
        <w:tc>
          <w:tcPr>
            <w:tcW w:w="8630" w:type="dxa"/>
          </w:tcPr>
          <w:p w14:paraId="02DEC2D0" w14:textId="77777777" w:rsidR="00ED6F9E" w:rsidRDefault="00ED6F9E">
            <w:pPr>
              <w:pStyle w:val="BodyText"/>
              <w:spacing w:before="0" w:after="0"/>
            </w:pPr>
          </w:p>
          <w:p w14:paraId="36E449FB" w14:textId="77777777" w:rsidR="00ED6F9E" w:rsidRDefault="00ED6F9E">
            <w:pPr>
              <w:pStyle w:val="BodyText"/>
              <w:spacing w:before="0" w:after="0"/>
            </w:pPr>
          </w:p>
          <w:p w14:paraId="6EF6E04D" w14:textId="77777777" w:rsidR="00ED6F9E" w:rsidRDefault="00ED6F9E">
            <w:pPr>
              <w:pStyle w:val="BodyText"/>
              <w:spacing w:before="0" w:after="0"/>
            </w:pPr>
          </w:p>
        </w:tc>
      </w:tr>
    </w:tbl>
    <w:p w14:paraId="15F8486A" w14:textId="77777777" w:rsidR="00ED6F9E" w:rsidRDefault="00ED6F9E" w:rsidP="00ED6F9E">
      <w:pPr>
        <w:pStyle w:val="BodyText"/>
        <w:spacing w:before="0" w:after="0"/>
        <w:ind w:left="720"/>
      </w:pPr>
    </w:p>
    <w:p w14:paraId="70FEC8FF" w14:textId="77777777" w:rsidR="00ED6F9E" w:rsidRDefault="00ED6F9E" w:rsidP="00ED6F9E">
      <w:pPr>
        <w:pStyle w:val="Heading1"/>
      </w:pPr>
      <w:bookmarkStart w:id="26" w:name="_Toc205985564"/>
      <w:bookmarkStart w:id="27" w:name="_Toc898722712"/>
      <w:r>
        <w:lastRenderedPageBreak/>
        <w:t>Integrations</w:t>
      </w:r>
      <w:bookmarkEnd w:id="26"/>
      <w:bookmarkEnd w:id="27"/>
    </w:p>
    <w:p w14:paraId="7971CB34" w14:textId="77777777" w:rsidR="00ED6F9E" w:rsidRDefault="00ED6F9E" w:rsidP="007D2CD6">
      <w:pPr>
        <w:pStyle w:val="BodyText"/>
        <w:numPr>
          <w:ilvl w:val="0"/>
          <w:numId w:val="16"/>
        </w:numPr>
        <w:spacing w:before="0" w:after="0"/>
      </w:pPr>
      <w:r w:rsidRPr="002C36F4">
        <w:t>Describe your general experience in developing inte</w:t>
      </w:r>
      <w:r>
        <w:t>grations</w:t>
      </w:r>
      <w:r w:rsidRPr="002C36F4">
        <w:t xml:space="preserve"> from your solution to external systems. What types of system interfaces are most common or frequently established</w:t>
      </w:r>
      <w:r>
        <w:t>?</w:t>
      </w:r>
    </w:p>
    <w:tbl>
      <w:tblPr>
        <w:tblStyle w:val="TableGrid"/>
        <w:tblW w:w="0" w:type="auto"/>
        <w:tblInd w:w="720" w:type="dxa"/>
        <w:tblLook w:val="04A0" w:firstRow="1" w:lastRow="0" w:firstColumn="1" w:lastColumn="0" w:noHBand="0" w:noVBand="1"/>
      </w:tblPr>
      <w:tblGrid>
        <w:gridCol w:w="8630"/>
      </w:tblGrid>
      <w:tr w:rsidR="00ED6F9E" w14:paraId="2E4A0CA5" w14:textId="77777777">
        <w:tc>
          <w:tcPr>
            <w:tcW w:w="9350" w:type="dxa"/>
          </w:tcPr>
          <w:p w14:paraId="1D8D91BD" w14:textId="77777777" w:rsidR="00ED6F9E" w:rsidRDefault="00ED6F9E">
            <w:pPr>
              <w:pStyle w:val="BodyText"/>
              <w:spacing w:before="0" w:after="0"/>
            </w:pPr>
          </w:p>
          <w:p w14:paraId="5B1CBF46" w14:textId="77777777" w:rsidR="00ED6F9E" w:rsidRDefault="00ED6F9E">
            <w:pPr>
              <w:pStyle w:val="BodyText"/>
              <w:spacing w:before="0" w:after="0"/>
            </w:pPr>
          </w:p>
          <w:p w14:paraId="78E2C26F" w14:textId="77777777" w:rsidR="00ED6F9E" w:rsidRDefault="00ED6F9E">
            <w:pPr>
              <w:pStyle w:val="BodyText"/>
              <w:spacing w:before="0" w:after="0"/>
            </w:pPr>
          </w:p>
        </w:tc>
      </w:tr>
    </w:tbl>
    <w:p w14:paraId="69D3D434" w14:textId="77777777" w:rsidR="00ED6F9E" w:rsidRDefault="00ED6F9E" w:rsidP="00ED6F9E">
      <w:pPr>
        <w:pStyle w:val="BodyText"/>
        <w:spacing w:before="0" w:after="0"/>
        <w:ind w:left="720"/>
      </w:pPr>
    </w:p>
    <w:p w14:paraId="7E80CCEB" w14:textId="72306972" w:rsidR="00ED6F9E" w:rsidRDefault="00ED6F9E" w:rsidP="007D2CD6">
      <w:pPr>
        <w:pStyle w:val="BodyText"/>
        <w:numPr>
          <w:ilvl w:val="0"/>
          <w:numId w:val="16"/>
        </w:numPr>
        <w:spacing w:before="0" w:after="0"/>
      </w:pPr>
      <w:r>
        <w:t xml:space="preserve">What pre-built integrations do you offer with potential third-party systems? Please review the application environment information in the RFP document to see the integrations that the </w:t>
      </w:r>
      <w:proofErr w:type="gramStart"/>
      <w:r w:rsidR="004757A3">
        <w:t>District</w:t>
      </w:r>
      <w:proofErr w:type="gramEnd"/>
      <w:r>
        <w:t xml:space="preserve"> wants in their future state environment.</w:t>
      </w:r>
    </w:p>
    <w:tbl>
      <w:tblPr>
        <w:tblStyle w:val="TableGrid"/>
        <w:tblW w:w="0" w:type="auto"/>
        <w:tblInd w:w="720" w:type="dxa"/>
        <w:tblLook w:val="04A0" w:firstRow="1" w:lastRow="0" w:firstColumn="1" w:lastColumn="0" w:noHBand="0" w:noVBand="1"/>
      </w:tblPr>
      <w:tblGrid>
        <w:gridCol w:w="8630"/>
      </w:tblGrid>
      <w:tr w:rsidR="00ED6F9E" w14:paraId="17DE0D7C" w14:textId="77777777">
        <w:tc>
          <w:tcPr>
            <w:tcW w:w="9350" w:type="dxa"/>
          </w:tcPr>
          <w:p w14:paraId="2E424124" w14:textId="77777777" w:rsidR="00ED6F9E" w:rsidRDefault="00ED6F9E">
            <w:pPr>
              <w:pStyle w:val="BodyText"/>
              <w:spacing w:before="0" w:after="0"/>
            </w:pPr>
          </w:p>
          <w:p w14:paraId="3EC9DFF7" w14:textId="77777777" w:rsidR="00ED6F9E" w:rsidRDefault="00ED6F9E">
            <w:pPr>
              <w:pStyle w:val="BodyText"/>
              <w:spacing w:before="0" w:after="0"/>
            </w:pPr>
          </w:p>
          <w:p w14:paraId="61A1D10F" w14:textId="77777777" w:rsidR="00ED6F9E" w:rsidRDefault="00ED6F9E">
            <w:pPr>
              <w:pStyle w:val="BodyText"/>
              <w:spacing w:before="0" w:after="0"/>
            </w:pPr>
          </w:p>
        </w:tc>
      </w:tr>
    </w:tbl>
    <w:p w14:paraId="77F86017" w14:textId="77777777" w:rsidR="00ED6F9E" w:rsidRDefault="00ED6F9E" w:rsidP="00DE11FE">
      <w:pPr>
        <w:pStyle w:val="BodyText"/>
        <w:spacing w:before="0" w:after="0"/>
      </w:pPr>
    </w:p>
    <w:p w14:paraId="0E8B558F" w14:textId="77777777" w:rsidR="00ED6F9E" w:rsidRDefault="00ED6F9E" w:rsidP="007D2CD6">
      <w:pPr>
        <w:pStyle w:val="BodyText"/>
        <w:numPr>
          <w:ilvl w:val="0"/>
          <w:numId w:val="16"/>
        </w:numPr>
        <w:spacing w:before="0" w:after="0"/>
      </w:pPr>
      <w:r>
        <w:t>What integration tools exist within your system (e.g. file uploads, APIs, etc.)? Are these included with the software licenses or do integration tools such as API’s require additional licensing?</w:t>
      </w:r>
    </w:p>
    <w:tbl>
      <w:tblPr>
        <w:tblStyle w:val="TableGrid"/>
        <w:tblW w:w="0" w:type="auto"/>
        <w:tblInd w:w="720" w:type="dxa"/>
        <w:tblLook w:val="04A0" w:firstRow="1" w:lastRow="0" w:firstColumn="1" w:lastColumn="0" w:noHBand="0" w:noVBand="1"/>
      </w:tblPr>
      <w:tblGrid>
        <w:gridCol w:w="8630"/>
      </w:tblGrid>
      <w:tr w:rsidR="00ED6F9E" w14:paraId="1C183569" w14:textId="77777777">
        <w:tc>
          <w:tcPr>
            <w:tcW w:w="8630" w:type="dxa"/>
          </w:tcPr>
          <w:p w14:paraId="125E0487" w14:textId="77777777" w:rsidR="00ED6F9E" w:rsidRDefault="00ED6F9E">
            <w:pPr>
              <w:pStyle w:val="BodyText"/>
              <w:spacing w:before="0" w:after="0"/>
            </w:pPr>
          </w:p>
          <w:p w14:paraId="3BE05DA6" w14:textId="77777777" w:rsidR="00ED6F9E" w:rsidRDefault="00ED6F9E">
            <w:pPr>
              <w:pStyle w:val="BodyText"/>
              <w:spacing w:before="0" w:after="0"/>
            </w:pPr>
          </w:p>
          <w:p w14:paraId="29758265" w14:textId="77777777" w:rsidR="00ED6F9E" w:rsidRDefault="00ED6F9E">
            <w:pPr>
              <w:pStyle w:val="BodyText"/>
              <w:spacing w:before="0" w:after="0"/>
            </w:pPr>
          </w:p>
        </w:tc>
      </w:tr>
    </w:tbl>
    <w:p w14:paraId="67C5B304" w14:textId="77777777" w:rsidR="00ED6F9E" w:rsidRDefault="00ED6F9E" w:rsidP="00ED6F9E">
      <w:pPr>
        <w:pStyle w:val="BodyText"/>
        <w:spacing w:before="0" w:after="0"/>
        <w:ind w:left="720"/>
      </w:pPr>
    </w:p>
    <w:p w14:paraId="2671914C" w14:textId="77777777" w:rsidR="00ED6F9E" w:rsidRDefault="00ED6F9E" w:rsidP="007D2CD6">
      <w:pPr>
        <w:pStyle w:val="BodyText"/>
        <w:numPr>
          <w:ilvl w:val="0"/>
          <w:numId w:val="16"/>
        </w:numPr>
        <w:spacing w:before="0" w:after="0"/>
      </w:pPr>
      <w:r>
        <w:t>Do you support integrations after implementation, or are they fully the responsibility of the client?</w:t>
      </w:r>
    </w:p>
    <w:tbl>
      <w:tblPr>
        <w:tblStyle w:val="TableGrid"/>
        <w:tblW w:w="0" w:type="auto"/>
        <w:tblInd w:w="720" w:type="dxa"/>
        <w:tblLook w:val="04A0" w:firstRow="1" w:lastRow="0" w:firstColumn="1" w:lastColumn="0" w:noHBand="0" w:noVBand="1"/>
      </w:tblPr>
      <w:tblGrid>
        <w:gridCol w:w="8630"/>
      </w:tblGrid>
      <w:tr w:rsidR="00ED6F9E" w14:paraId="14EF9937" w14:textId="77777777">
        <w:tc>
          <w:tcPr>
            <w:tcW w:w="9350" w:type="dxa"/>
          </w:tcPr>
          <w:p w14:paraId="6DDFD936" w14:textId="77777777" w:rsidR="00ED6F9E" w:rsidRDefault="00ED6F9E">
            <w:pPr>
              <w:pStyle w:val="BodyText"/>
              <w:spacing w:before="0" w:after="0"/>
            </w:pPr>
          </w:p>
          <w:p w14:paraId="3F9CED32" w14:textId="77777777" w:rsidR="00ED6F9E" w:rsidRDefault="00ED6F9E">
            <w:pPr>
              <w:pStyle w:val="BodyText"/>
              <w:spacing w:before="0" w:after="0"/>
            </w:pPr>
          </w:p>
          <w:p w14:paraId="02446552" w14:textId="77777777" w:rsidR="00ED6F9E" w:rsidRDefault="00ED6F9E">
            <w:pPr>
              <w:pStyle w:val="BodyText"/>
              <w:spacing w:before="0" w:after="0"/>
            </w:pPr>
          </w:p>
        </w:tc>
      </w:tr>
    </w:tbl>
    <w:p w14:paraId="46D57CB8" w14:textId="77777777" w:rsidR="00ED6F9E" w:rsidRDefault="00ED6F9E" w:rsidP="00ED6F9E">
      <w:pPr>
        <w:spacing w:before="0" w:after="0" w:line="240" w:lineRule="auto"/>
        <w:rPr>
          <w:rFonts w:asciiTheme="majorHAnsi" w:hAnsiTheme="majorHAnsi"/>
          <w:b/>
          <w:bCs/>
        </w:rPr>
      </w:pPr>
      <w:r>
        <w:br w:type="page"/>
      </w:r>
    </w:p>
    <w:p w14:paraId="071E6FFF" w14:textId="77777777" w:rsidR="00ED6F9E" w:rsidRDefault="00ED6F9E" w:rsidP="00ED6F9E">
      <w:pPr>
        <w:pStyle w:val="Heading1"/>
      </w:pPr>
      <w:bookmarkStart w:id="28" w:name="_Toc205985565"/>
      <w:bookmarkStart w:id="29" w:name="_Toc377950979"/>
      <w:r>
        <w:lastRenderedPageBreak/>
        <w:t>Implementation Approach Form</w:t>
      </w:r>
      <w:bookmarkEnd w:id="28"/>
      <w:bookmarkEnd w:id="29"/>
    </w:p>
    <w:p w14:paraId="35BB3240" w14:textId="77777777" w:rsidR="00ED6F9E" w:rsidRDefault="00ED6F9E" w:rsidP="007D2CD6">
      <w:pPr>
        <w:pStyle w:val="BodyText"/>
        <w:numPr>
          <w:ilvl w:val="0"/>
          <w:numId w:val="17"/>
        </w:numPr>
        <w:spacing w:before="0" w:after="0"/>
      </w:pPr>
      <w:r>
        <w:t>Describe your overall approach for implementing the software including stages of implementation (E.g. design, build, test, deploy, etc.), phased approach vs. big bang approach, and other key elements of your implementation methodology.</w:t>
      </w:r>
    </w:p>
    <w:tbl>
      <w:tblPr>
        <w:tblStyle w:val="TableGrid"/>
        <w:tblW w:w="0" w:type="auto"/>
        <w:tblInd w:w="720" w:type="dxa"/>
        <w:tblLook w:val="04A0" w:firstRow="1" w:lastRow="0" w:firstColumn="1" w:lastColumn="0" w:noHBand="0" w:noVBand="1"/>
      </w:tblPr>
      <w:tblGrid>
        <w:gridCol w:w="8630"/>
      </w:tblGrid>
      <w:tr w:rsidR="00ED6F9E" w14:paraId="7CCDE1F1" w14:textId="77777777">
        <w:tc>
          <w:tcPr>
            <w:tcW w:w="8630" w:type="dxa"/>
          </w:tcPr>
          <w:p w14:paraId="698385F5" w14:textId="77777777" w:rsidR="00ED6F9E" w:rsidRDefault="00ED6F9E">
            <w:pPr>
              <w:pStyle w:val="BodyText"/>
              <w:spacing w:before="0" w:after="0"/>
            </w:pPr>
          </w:p>
          <w:p w14:paraId="75B6F77F" w14:textId="77777777" w:rsidR="00ED6F9E" w:rsidRDefault="00ED6F9E">
            <w:pPr>
              <w:pStyle w:val="BodyText"/>
              <w:spacing w:before="0" w:after="0"/>
            </w:pPr>
          </w:p>
          <w:p w14:paraId="0741A7C5" w14:textId="77777777" w:rsidR="00ED6F9E" w:rsidRDefault="00ED6F9E">
            <w:pPr>
              <w:pStyle w:val="BodyText"/>
              <w:spacing w:before="0" w:after="0"/>
            </w:pPr>
          </w:p>
        </w:tc>
      </w:tr>
    </w:tbl>
    <w:p w14:paraId="0161CF4B" w14:textId="77777777" w:rsidR="00ED6F9E" w:rsidRDefault="00ED6F9E" w:rsidP="00ED6F9E">
      <w:pPr>
        <w:pStyle w:val="BodyText"/>
        <w:spacing w:before="0" w:after="0"/>
        <w:ind w:left="720"/>
      </w:pPr>
    </w:p>
    <w:p w14:paraId="205A23B9" w14:textId="77777777" w:rsidR="00ED6F9E" w:rsidRDefault="00ED6F9E" w:rsidP="007D2CD6">
      <w:pPr>
        <w:pStyle w:val="BodyText"/>
        <w:numPr>
          <w:ilvl w:val="0"/>
          <w:numId w:val="17"/>
        </w:numPr>
        <w:spacing w:before="0" w:after="0"/>
      </w:pPr>
      <w:r>
        <w:t>What is your proposed duration of the implementation? Include the duration of each phase if using a phased approach.</w:t>
      </w:r>
    </w:p>
    <w:tbl>
      <w:tblPr>
        <w:tblStyle w:val="TableGrid"/>
        <w:tblW w:w="0" w:type="auto"/>
        <w:tblInd w:w="720" w:type="dxa"/>
        <w:tblLook w:val="04A0" w:firstRow="1" w:lastRow="0" w:firstColumn="1" w:lastColumn="0" w:noHBand="0" w:noVBand="1"/>
      </w:tblPr>
      <w:tblGrid>
        <w:gridCol w:w="8630"/>
      </w:tblGrid>
      <w:tr w:rsidR="00ED6F9E" w14:paraId="1924D5E3" w14:textId="77777777">
        <w:tc>
          <w:tcPr>
            <w:tcW w:w="9350" w:type="dxa"/>
          </w:tcPr>
          <w:p w14:paraId="3D1941E1" w14:textId="77777777" w:rsidR="00ED6F9E" w:rsidRDefault="00ED6F9E">
            <w:pPr>
              <w:pStyle w:val="BodyText"/>
              <w:spacing w:before="0" w:after="0"/>
            </w:pPr>
          </w:p>
          <w:p w14:paraId="0D0139A2" w14:textId="77777777" w:rsidR="00ED6F9E" w:rsidRDefault="00ED6F9E">
            <w:pPr>
              <w:pStyle w:val="BodyText"/>
              <w:spacing w:before="0" w:after="0"/>
            </w:pPr>
          </w:p>
          <w:p w14:paraId="030CB267" w14:textId="77777777" w:rsidR="00ED6F9E" w:rsidRDefault="00ED6F9E">
            <w:pPr>
              <w:pStyle w:val="BodyText"/>
              <w:spacing w:before="0" w:after="0"/>
            </w:pPr>
          </w:p>
        </w:tc>
      </w:tr>
    </w:tbl>
    <w:p w14:paraId="352E2F59" w14:textId="77777777" w:rsidR="00ED6F9E" w:rsidRDefault="00ED6F9E" w:rsidP="00ED6F9E">
      <w:pPr>
        <w:pStyle w:val="BodyText"/>
        <w:spacing w:before="0" w:after="0"/>
        <w:ind w:left="720"/>
      </w:pPr>
    </w:p>
    <w:p w14:paraId="47DB378F" w14:textId="77777777" w:rsidR="00ED6F9E" w:rsidRDefault="00ED6F9E" w:rsidP="007D2CD6">
      <w:pPr>
        <w:pStyle w:val="BodyText"/>
        <w:numPr>
          <w:ilvl w:val="0"/>
          <w:numId w:val="17"/>
        </w:numPr>
        <w:spacing w:before="0" w:after="0"/>
      </w:pPr>
      <w:r>
        <w:t>What percentage of time is the project manager dedicated to the project? If less than 100%, how many projects does a typical project manager work on concurrently?</w:t>
      </w:r>
    </w:p>
    <w:tbl>
      <w:tblPr>
        <w:tblStyle w:val="TableGrid"/>
        <w:tblW w:w="0" w:type="auto"/>
        <w:tblInd w:w="720" w:type="dxa"/>
        <w:tblLook w:val="04A0" w:firstRow="1" w:lastRow="0" w:firstColumn="1" w:lastColumn="0" w:noHBand="0" w:noVBand="1"/>
      </w:tblPr>
      <w:tblGrid>
        <w:gridCol w:w="8630"/>
      </w:tblGrid>
      <w:tr w:rsidR="00ED6F9E" w14:paraId="1A7A736E" w14:textId="77777777">
        <w:tc>
          <w:tcPr>
            <w:tcW w:w="9350" w:type="dxa"/>
          </w:tcPr>
          <w:p w14:paraId="3FEF34B4" w14:textId="77777777" w:rsidR="00ED6F9E" w:rsidRDefault="00ED6F9E">
            <w:pPr>
              <w:pStyle w:val="BodyText"/>
              <w:spacing w:before="0" w:after="0"/>
            </w:pPr>
          </w:p>
          <w:p w14:paraId="56C5A95E" w14:textId="77777777" w:rsidR="00ED6F9E" w:rsidRDefault="00ED6F9E">
            <w:pPr>
              <w:pStyle w:val="BodyText"/>
              <w:spacing w:before="0" w:after="0"/>
            </w:pPr>
          </w:p>
          <w:p w14:paraId="77FF5C07" w14:textId="77777777" w:rsidR="00ED6F9E" w:rsidRDefault="00ED6F9E">
            <w:pPr>
              <w:pStyle w:val="BodyText"/>
              <w:spacing w:before="0" w:after="0"/>
            </w:pPr>
          </w:p>
        </w:tc>
      </w:tr>
    </w:tbl>
    <w:p w14:paraId="66AAF23D" w14:textId="77777777" w:rsidR="00ED6F9E" w:rsidRDefault="00ED6F9E" w:rsidP="00ED6F9E">
      <w:pPr>
        <w:pStyle w:val="BodyText"/>
        <w:spacing w:before="0" w:after="0"/>
        <w:ind w:left="720"/>
      </w:pPr>
    </w:p>
    <w:p w14:paraId="471BFF9A" w14:textId="77777777" w:rsidR="00ED6F9E" w:rsidRDefault="00ED6F9E" w:rsidP="007D2CD6">
      <w:pPr>
        <w:pStyle w:val="BodyText"/>
        <w:numPr>
          <w:ilvl w:val="0"/>
          <w:numId w:val="17"/>
        </w:numPr>
        <w:spacing w:before="0" w:after="0"/>
      </w:pPr>
      <w:r>
        <w:t>What percentage of time are the functional and technical consultants dedicated to the project? If less than 100%, how many projects does a typical consultant work on concurrently?</w:t>
      </w:r>
    </w:p>
    <w:tbl>
      <w:tblPr>
        <w:tblStyle w:val="TableGrid"/>
        <w:tblW w:w="0" w:type="auto"/>
        <w:tblInd w:w="720" w:type="dxa"/>
        <w:tblLook w:val="04A0" w:firstRow="1" w:lastRow="0" w:firstColumn="1" w:lastColumn="0" w:noHBand="0" w:noVBand="1"/>
      </w:tblPr>
      <w:tblGrid>
        <w:gridCol w:w="8630"/>
      </w:tblGrid>
      <w:tr w:rsidR="00ED6F9E" w14:paraId="105DB7EF" w14:textId="77777777">
        <w:tc>
          <w:tcPr>
            <w:tcW w:w="8630" w:type="dxa"/>
          </w:tcPr>
          <w:p w14:paraId="182990F0" w14:textId="77777777" w:rsidR="00ED6F9E" w:rsidRDefault="00ED6F9E">
            <w:pPr>
              <w:pStyle w:val="BodyText"/>
              <w:spacing w:before="0" w:after="0"/>
            </w:pPr>
          </w:p>
          <w:p w14:paraId="0DAA0070" w14:textId="77777777" w:rsidR="00ED6F9E" w:rsidRDefault="00ED6F9E">
            <w:pPr>
              <w:pStyle w:val="BodyText"/>
              <w:spacing w:before="0" w:after="0"/>
            </w:pPr>
          </w:p>
          <w:p w14:paraId="4DDF7379" w14:textId="77777777" w:rsidR="00ED6F9E" w:rsidRDefault="00ED6F9E">
            <w:pPr>
              <w:pStyle w:val="BodyText"/>
              <w:spacing w:before="0" w:after="0"/>
            </w:pPr>
          </w:p>
        </w:tc>
      </w:tr>
    </w:tbl>
    <w:p w14:paraId="76661088" w14:textId="77777777" w:rsidR="00ED6F9E" w:rsidRDefault="00ED6F9E" w:rsidP="22CF604C">
      <w:pPr>
        <w:pStyle w:val="BodyText"/>
        <w:spacing w:before="0" w:after="0"/>
      </w:pPr>
    </w:p>
    <w:p w14:paraId="449520E6" w14:textId="77777777" w:rsidR="00ED6F9E" w:rsidRDefault="00ED6F9E" w:rsidP="00ED6F9E">
      <w:pPr>
        <w:spacing w:before="0" w:after="0" w:line="240" w:lineRule="auto"/>
      </w:pPr>
      <w:r>
        <w:br w:type="page"/>
      </w:r>
    </w:p>
    <w:p w14:paraId="281BFC2F" w14:textId="792C7E15" w:rsidR="00ED6F9E" w:rsidRDefault="00ED6F9E" w:rsidP="007D2CD6">
      <w:pPr>
        <w:pStyle w:val="BodyText"/>
        <w:numPr>
          <w:ilvl w:val="0"/>
          <w:numId w:val="17"/>
        </w:numPr>
        <w:spacing w:before="0" w:after="0"/>
      </w:pPr>
      <w:r>
        <w:lastRenderedPageBreak/>
        <w:t>Describe your use of onsite, remote and offshore resources (if applicable)</w:t>
      </w:r>
      <w:r w:rsidR="00065606">
        <w:t>.</w:t>
      </w:r>
    </w:p>
    <w:tbl>
      <w:tblPr>
        <w:tblStyle w:val="TableGrid"/>
        <w:tblW w:w="0" w:type="auto"/>
        <w:tblInd w:w="720" w:type="dxa"/>
        <w:tblLook w:val="04A0" w:firstRow="1" w:lastRow="0" w:firstColumn="1" w:lastColumn="0" w:noHBand="0" w:noVBand="1"/>
      </w:tblPr>
      <w:tblGrid>
        <w:gridCol w:w="8630"/>
      </w:tblGrid>
      <w:tr w:rsidR="00ED6F9E" w14:paraId="2EDD2A4B" w14:textId="77777777" w:rsidTr="22CF604C">
        <w:trPr>
          <w:trHeight w:val="300"/>
        </w:trPr>
        <w:tc>
          <w:tcPr>
            <w:tcW w:w="8630" w:type="dxa"/>
          </w:tcPr>
          <w:p w14:paraId="54A66EBD" w14:textId="77777777" w:rsidR="00ED6F9E" w:rsidRDefault="00ED6F9E">
            <w:pPr>
              <w:pStyle w:val="BodyText"/>
              <w:spacing w:before="0" w:after="0"/>
            </w:pPr>
          </w:p>
          <w:p w14:paraId="0FF3366F" w14:textId="77777777" w:rsidR="00ED6F9E" w:rsidRDefault="00ED6F9E">
            <w:pPr>
              <w:pStyle w:val="BodyText"/>
              <w:spacing w:before="0" w:after="0"/>
            </w:pPr>
          </w:p>
          <w:p w14:paraId="007BF7C6" w14:textId="77777777" w:rsidR="00ED6F9E" w:rsidRDefault="00ED6F9E">
            <w:pPr>
              <w:pStyle w:val="BodyText"/>
              <w:spacing w:before="0" w:after="0"/>
            </w:pPr>
          </w:p>
        </w:tc>
      </w:tr>
    </w:tbl>
    <w:p w14:paraId="68C35507" w14:textId="77777777" w:rsidR="00ED6F9E" w:rsidRDefault="00ED6F9E" w:rsidP="0094318A">
      <w:pPr>
        <w:pStyle w:val="BodyText"/>
        <w:spacing w:before="0" w:after="0"/>
      </w:pPr>
    </w:p>
    <w:p w14:paraId="28A1E069" w14:textId="77777777" w:rsidR="00ED6F9E" w:rsidRDefault="00ED6F9E" w:rsidP="007D2CD6">
      <w:pPr>
        <w:pStyle w:val="BodyText"/>
        <w:numPr>
          <w:ilvl w:val="0"/>
          <w:numId w:val="17"/>
        </w:numPr>
        <w:spacing w:before="0" w:after="0"/>
      </w:pPr>
      <w:r>
        <w:t>How will you manage and share project documentation with stakeholders throughout the project?</w:t>
      </w:r>
    </w:p>
    <w:tbl>
      <w:tblPr>
        <w:tblStyle w:val="TableGrid"/>
        <w:tblW w:w="0" w:type="auto"/>
        <w:tblInd w:w="720" w:type="dxa"/>
        <w:tblLook w:val="04A0" w:firstRow="1" w:lastRow="0" w:firstColumn="1" w:lastColumn="0" w:noHBand="0" w:noVBand="1"/>
      </w:tblPr>
      <w:tblGrid>
        <w:gridCol w:w="8630"/>
      </w:tblGrid>
      <w:tr w:rsidR="00ED6F9E" w14:paraId="56B980F3" w14:textId="77777777">
        <w:tc>
          <w:tcPr>
            <w:tcW w:w="9350" w:type="dxa"/>
          </w:tcPr>
          <w:p w14:paraId="652AE114" w14:textId="77777777" w:rsidR="00ED6F9E" w:rsidRDefault="00ED6F9E">
            <w:pPr>
              <w:pStyle w:val="BodyText"/>
              <w:spacing w:before="0" w:after="0"/>
            </w:pPr>
          </w:p>
          <w:p w14:paraId="39099A4D" w14:textId="77777777" w:rsidR="00ED6F9E" w:rsidRDefault="00ED6F9E">
            <w:pPr>
              <w:pStyle w:val="BodyText"/>
              <w:spacing w:before="0" w:after="0"/>
            </w:pPr>
          </w:p>
          <w:p w14:paraId="4071543D" w14:textId="77777777" w:rsidR="00ED6F9E" w:rsidRDefault="00ED6F9E">
            <w:pPr>
              <w:pStyle w:val="BodyText"/>
              <w:spacing w:before="0" w:after="0"/>
            </w:pPr>
          </w:p>
        </w:tc>
      </w:tr>
    </w:tbl>
    <w:p w14:paraId="2594CD7C" w14:textId="77777777" w:rsidR="00ED6F9E" w:rsidRDefault="00ED6F9E" w:rsidP="00ED6F9E">
      <w:pPr>
        <w:spacing w:before="0" w:after="0" w:line="240" w:lineRule="auto"/>
      </w:pPr>
    </w:p>
    <w:p w14:paraId="589BD467" w14:textId="77777777" w:rsidR="00ED6F9E" w:rsidRDefault="00ED6F9E" w:rsidP="007D2CD6">
      <w:pPr>
        <w:pStyle w:val="BodyText"/>
        <w:numPr>
          <w:ilvl w:val="0"/>
          <w:numId w:val="17"/>
        </w:numPr>
        <w:spacing w:before="0" w:after="0"/>
      </w:pPr>
      <w:r>
        <w:t>Briefly describe key lessons learned from previous clients and how your proposed methodology will build upon those lessons learned.</w:t>
      </w:r>
    </w:p>
    <w:tbl>
      <w:tblPr>
        <w:tblStyle w:val="TableGrid"/>
        <w:tblW w:w="0" w:type="auto"/>
        <w:tblInd w:w="720" w:type="dxa"/>
        <w:tblLook w:val="04A0" w:firstRow="1" w:lastRow="0" w:firstColumn="1" w:lastColumn="0" w:noHBand="0" w:noVBand="1"/>
      </w:tblPr>
      <w:tblGrid>
        <w:gridCol w:w="8630"/>
      </w:tblGrid>
      <w:tr w:rsidR="00ED6F9E" w14:paraId="2C711808" w14:textId="77777777">
        <w:tc>
          <w:tcPr>
            <w:tcW w:w="8630" w:type="dxa"/>
          </w:tcPr>
          <w:p w14:paraId="6D3062C2" w14:textId="77777777" w:rsidR="00ED6F9E" w:rsidRDefault="00ED6F9E">
            <w:pPr>
              <w:pStyle w:val="BodyText"/>
              <w:spacing w:before="0" w:after="0"/>
            </w:pPr>
          </w:p>
          <w:p w14:paraId="7449A987" w14:textId="77777777" w:rsidR="00ED6F9E" w:rsidRDefault="00ED6F9E">
            <w:pPr>
              <w:pStyle w:val="BodyText"/>
              <w:spacing w:before="0" w:after="0"/>
            </w:pPr>
          </w:p>
          <w:p w14:paraId="48F9A664" w14:textId="77777777" w:rsidR="00ED6F9E" w:rsidRDefault="00ED6F9E">
            <w:pPr>
              <w:pStyle w:val="BodyText"/>
              <w:spacing w:before="0" w:after="0"/>
            </w:pPr>
          </w:p>
        </w:tc>
      </w:tr>
    </w:tbl>
    <w:p w14:paraId="09B3AC3F" w14:textId="77777777" w:rsidR="00ED6F9E" w:rsidRDefault="00ED6F9E" w:rsidP="00ED6F9E">
      <w:pPr>
        <w:pStyle w:val="BodyText"/>
        <w:spacing w:before="0" w:after="0"/>
        <w:ind w:left="720"/>
      </w:pPr>
    </w:p>
    <w:p w14:paraId="4CE3AF59" w14:textId="77777777" w:rsidR="00ED6F9E" w:rsidRDefault="00ED6F9E" w:rsidP="007D2CD6">
      <w:pPr>
        <w:pStyle w:val="BodyText"/>
        <w:numPr>
          <w:ilvl w:val="0"/>
          <w:numId w:val="17"/>
        </w:numPr>
        <w:spacing w:before="0" w:after="0"/>
      </w:pPr>
      <w:r>
        <w:t>Given the information provided in this RFP and your experience with other clients, describe any key risks you see with this implementation and your plan to mitigate these risks.</w:t>
      </w:r>
    </w:p>
    <w:tbl>
      <w:tblPr>
        <w:tblStyle w:val="TableGrid"/>
        <w:tblW w:w="0" w:type="auto"/>
        <w:tblInd w:w="720" w:type="dxa"/>
        <w:tblLook w:val="04A0" w:firstRow="1" w:lastRow="0" w:firstColumn="1" w:lastColumn="0" w:noHBand="0" w:noVBand="1"/>
      </w:tblPr>
      <w:tblGrid>
        <w:gridCol w:w="8630"/>
      </w:tblGrid>
      <w:tr w:rsidR="00ED6F9E" w14:paraId="1B77E76D" w14:textId="77777777">
        <w:tc>
          <w:tcPr>
            <w:tcW w:w="8630" w:type="dxa"/>
          </w:tcPr>
          <w:p w14:paraId="55CAC797" w14:textId="77777777" w:rsidR="00ED6F9E" w:rsidRDefault="00ED6F9E">
            <w:pPr>
              <w:pStyle w:val="BodyText"/>
              <w:spacing w:before="0" w:after="0"/>
            </w:pPr>
          </w:p>
          <w:p w14:paraId="5F57D906" w14:textId="77777777" w:rsidR="00ED6F9E" w:rsidRDefault="00ED6F9E">
            <w:pPr>
              <w:pStyle w:val="BodyText"/>
              <w:spacing w:before="0" w:after="0"/>
            </w:pPr>
          </w:p>
          <w:p w14:paraId="482DADF8" w14:textId="77777777" w:rsidR="00ED6F9E" w:rsidRDefault="00ED6F9E">
            <w:pPr>
              <w:pStyle w:val="BodyText"/>
              <w:spacing w:before="0" w:after="0"/>
            </w:pPr>
          </w:p>
        </w:tc>
      </w:tr>
    </w:tbl>
    <w:p w14:paraId="61F5FC64" w14:textId="77777777" w:rsidR="00ED6F9E" w:rsidRDefault="00ED6F9E" w:rsidP="00ED6F9E">
      <w:pPr>
        <w:pStyle w:val="BodyText"/>
        <w:spacing w:before="0" w:after="0"/>
        <w:ind w:left="720"/>
      </w:pPr>
    </w:p>
    <w:p w14:paraId="34E06038" w14:textId="77777777" w:rsidR="00ED6F9E" w:rsidRDefault="00ED6F9E" w:rsidP="007D2CD6">
      <w:pPr>
        <w:pStyle w:val="BodyText"/>
        <w:numPr>
          <w:ilvl w:val="0"/>
          <w:numId w:val="17"/>
        </w:numPr>
        <w:spacing w:before="0" w:after="0"/>
      </w:pPr>
      <w:r>
        <w:t>Will you agree to deliverable/milestone-based payment structure for implementation services?</w:t>
      </w:r>
    </w:p>
    <w:tbl>
      <w:tblPr>
        <w:tblStyle w:val="TableGrid"/>
        <w:tblW w:w="7484" w:type="dxa"/>
        <w:tblInd w:w="720" w:type="dxa"/>
        <w:tblLook w:val="04A0" w:firstRow="1" w:lastRow="0" w:firstColumn="1" w:lastColumn="0" w:noHBand="0" w:noVBand="1"/>
      </w:tblPr>
      <w:tblGrid>
        <w:gridCol w:w="3685"/>
        <w:gridCol w:w="3799"/>
      </w:tblGrid>
      <w:tr w:rsidR="00ED6F9E" w14:paraId="42F1992B" w14:textId="77777777">
        <w:trPr>
          <w:trHeight w:val="869"/>
        </w:trPr>
        <w:tc>
          <w:tcPr>
            <w:tcW w:w="3685" w:type="dxa"/>
            <w:vAlign w:val="center"/>
          </w:tcPr>
          <w:p w14:paraId="1ED820A8" w14:textId="77777777" w:rsidR="00ED6F9E" w:rsidRDefault="00ED6F9E">
            <w:pPr>
              <w:pStyle w:val="BodyText"/>
              <w:spacing w:before="0" w:after="0"/>
            </w:pPr>
            <w:r w:rsidRPr="00A877B5">
              <w:rPr>
                <w:rFonts w:asciiTheme="minorHAnsi" w:hAnsiTheme="minorHAnsi" w:cstheme="minorHAnsi"/>
                <w:color w:val="auto"/>
              </w:rPr>
              <w:t xml:space="preserve">Yes </w:t>
            </w:r>
            <w:sdt>
              <w:sdtPr>
                <w:rPr>
                  <w:rFonts w:asciiTheme="minorHAnsi" w:hAnsiTheme="minorHAnsi" w:cstheme="minorHAnsi"/>
                  <w:color w:val="auto"/>
                </w:rPr>
                <w:id w:val="-1608959155"/>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c>
          <w:tcPr>
            <w:tcW w:w="3799" w:type="dxa"/>
            <w:vAlign w:val="center"/>
          </w:tcPr>
          <w:p w14:paraId="64699E7A" w14:textId="77777777" w:rsidR="00ED6F9E" w:rsidRDefault="00ED6F9E">
            <w:pPr>
              <w:spacing w:before="0" w:after="0" w:line="240" w:lineRule="auto"/>
            </w:pPr>
            <w:r w:rsidRPr="00A877B5">
              <w:rPr>
                <w:rFonts w:asciiTheme="minorHAnsi" w:hAnsiTheme="minorHAnsi" w:cstheme="minorHAnsi"/>
                <w:color w:val="auto"/>
              </w:rPr>
              <w:t xml:space="preserve">No </w:t>
            </w:r>
            <w:sdt>
              <w:sdtPr>
                <w:rPr>
                  <w:rFonts w:asciiTheme="minorHAnsi" w:hAnsiTheme="minorHAnsi" w:cstheme="minorHAnsi"/>
                  <w:color w:val="auto"/>
                </w:rPr>
                <w:id w:val="1346442692"/>
                <w14:checkbox>
                  <w14:checked w14:val="0"/>
                  <w14:checkedState w14:val="2612" w14:font="MS Gothic"/>
                  <w14:uncheckedState w14:val="2610" w14:font="MS Gothic"/>
                </w14:checkbox>
              </w:sdtPr>
              <w:sdtContent>
                <w:r w:rsidRPr="00A877B5">
                  <w:rPr>
                    <w:rFonts w:ascii="Segoe UI Symbol" w:eastAsia="MS Gothic" w:hAnsi="Segoe UI Symbol" w:cs="Segoe UI Symbol"/>
                    <w:color w:val="auto"/>
                  </w:rPr>
                  <w:t>☐</w:t>
                </w:r>
              </w:sdtContent>
            </w:sdt>
          </w:p>
        </w:tc>
      </w:tr>
    </w:tbl>
    <w:p w14:paraId="498DE136" w14:textId="77777777" w:rsidR="00ED6F9E" w:rsidRDefault="00ED6F9E" w:rsidP="00ED6F9E">
      <w:pPr>
        <w:spacing w:before="0" w:after="0" w:line="240" w:lineRule="auto"/>
      </w:pPr>
    </w:p>
    <w:p w14:paraId="63059F3E" w14:textId="77777777" w:rsidR="00ED6F9E" w:rsidRDefault="00ED6F9E" w:rsidP="00ED6F9E">
      <w:pPr>
        <w:pStyle w:val="Heading1"/>
      </w:pPr>
      <w:bookmarkStart w:id="30" w:name="_Toc205985566"/>
      <w:bookmarkStart w:id="31" w:name="_Toc1324770795"/>
      <w:r>
        <w:lastRenderedPageBreak/>
        <w:t>Stakeholder collaboration</w:t>
      </w:r>
      <w:bookmarkEnd w:id="30"/>
      <w:bookmarkEnd w:id="31"/>
    </w:p>
    <w:p w14:paraId="69BB0A6D" w14:textId="38025BB0" w:rsidR="00ED6F9E" w:rsidRDefault="00ED6F9E" w:rsidP="007D2CD6">
      <w:pPr>
        <w:pStyle w:val="BodyText"/>
        <w:numPr>
          <w:ilvl w:val="0"/>
          <w:numId w:val="17"/>
        </w:numPr>
        <w:spacing w:before="0" w:after="0"/>
      </w:pPr>
      <w:r>
        <w:t xml:space="preserve">Describe your approach for working with the </w:t>
      </w:r>
      <w:proofErr w:type="gramStart"/>
      <w:r w:rsidR="004757A3">
        <w:t>District</w:t>
      </w:r>
      <w:proofErr w:type="gramEnd"/>
      <w:r>
        <w:t xml:space="preserve"> to align the system </w:t>
      </w:r>
      <w:proofErr w:type="gramStart"/>
      <w:r>
        <w:t>setup</w:t>
      </w:r>
      <w:proofErr w:type="gramEnd"/>
      <w:r>
        <w:t xml:space="preserve"> with the </w:t>
      </w:r>
      <w:proofErr w:type="gramStart"/>
      <w:r w:rsidR="004757A3">
        <w:t>District</w:t>
      </w:r>
      <w:r>
        <w:t>’s</w:t>
      </w:r>
      <w:proofErr w:type="gramEnd"/>
      <w:r>
        <w:t xml:space="preserve"> requirements. Include your approach for balancing best practices with the </w:t>
      </w:r>
      <w:proofErr w:type="gramStart"/>
      <w:r w:rsidR="004757A3">
        <w:t>District</w:t>
      </w:r>
      <w:r>
        <w:t>’s</w:t>
      </w:r>
      <w:proofErr w:type="gramEnd"/>
      <w:r>
        <w:t xml:space="preserve"> specific processes/requirements.</w:t>
      </w:r>
    </w:p>
    <w:tbl>
      <w:tblPr>
        <w:tblStyle w:val="TableGrid"/>
        <w:tblW w:w="0" w:type="auto"/>
        <w:tblInd w:w="720" w:type="dxa"/>
        <w:tblLook w:val="04A0" w:firstRow="1" w:lastRow="0" w:firstColumn="1" w:lastColumn="0" w:noHBand="0" w:noVBand="1"/>
      </w:tblPr>
      <w:tblGrid>
        <w:gridCol w:w="8630"/>
      </w:tblGrid>
      <w:tr w:rsidR="00ED6F9E" w14:paraId="00BE0751" w14:textId="77777777">
        <w:tc>
          <w:tcPr>
            <w:tcW w:w="9350" w:type="dxa"/>
          </w:tcPr>
          <w:p w14:paraId="478BEFEF" w14:textId="77777777" w:rsidR="00ED6F9E" w:rsidRDefault="00ED6F9E">
            <w:pPr>
              <w:pStyle w:val="BodyText"/>
              <w:spacing w:before="0" w:after="0"/>
            </w:pPr>
          </w:p>
          <w:p w14:paraId="5E8072B9" w14:textId="77777777" w:rsidR="00ED6F9E" w:rsidRDefault="00ED6F9E">
            <w:pPr>
              <w:pStyle w:val="BodyText"/>
              <w:spacing w:before="0" w:after="0"/>
            </w:pPr>
          </w:p>
        </w:tc>
      </w:tr>
    </w:tbl>
    <w:p w14:paraId="152B5551" w14:textId="77777777" w:rsidR="00ED6F9E" w:rsidRDefault="00ED6F9E" w:rsidP="00ED6F9E">
      <w:pPr>
        <w:pStyle w:val="BodyText"/>
        <w:spacing w:before="0" w:after="0"/>
        <w:ind w:left="720"/>
      </w:pPr>
    </w:p>
    <w:p w14:paraId="3A74C252" w14:textId="77777777" w:rsidR="00ED6F9E" w:rsidRDefault="00ED6F9E" w:rsidP="007D2CD6">
      <w:pPr>
        <w:pStyle w:val="BodyText"/>
        <w:numPr>
          <w:ilvl w:val="0"/>
          <w:numId w:val="17"/>
        </w:numPr>
        <w:spacing w:before="0" w:after="0"/>
      </w:pPr>
      <w:r>
        <w:t>Describe an example of where the system could not be configured as requested and how you worked with the client to develop a solution. What was the outcome of this approach?</w:t>
      </w:r>
    </w:p>
    <w:tbl>
      <w:tblPr>
        <w:tblStyle w:val="TableGrid"/>
        <w:tblW w:w="0" w:type="auto"/>
        <w:tblInd w:w="720" w:type="dxa"/>
        <w:tblLook w:val="04A0" w:firstRow="1" w:lastRow="0" w:firstColumn="1" w:lastColumn="0" w:noHBand="0" w:noVBand="1"/>
      </w:tblPr>
      <w:tblGrid>
        <w:gridCol w:w="8630"/>
      </w:tblGrid>
      <w:tr w:rsidR="00ED6F9E" w14:paraId="72B69FA5" w14:textId="77777777">
        <w:tc>
          <w:tcPr>
            <w:tcW w:w="9350" w:type="dxa"/>
          </w:tcPr>
          <w:p w14:paraId="2C4F841E" w14:textId="77777777" w:rsidR="00ED6F9E" w:rsidRDefault="00ED6F9E">
            <w:pPr>
              <w:pStyle w:val="BodyText"/>
              <w:spacing w:before="0" w:after="0"/>
            </w:pPr>
          </w:p>
          <w:p w14:paraId="018C373D" w14:textId="77777777" w:rsidR="00ED6F9E" w:rsidRDefault="00ED6F9E">
            <w:pPr>
              <w:pStyle w:val="BodyText"/>
              <w:spacing w:before="0" w:after="0"/>
            </w:pPr>
          </w:p>
          <w:p w14:paraId="7B2FC572" w14:textId="77777777" w:rsidR="00ED6F9E" w:rsidRDefault="00ED6F9E">
            <w:pPr>
              <w:pStyle w:val="BodyText"/>
              <w:spacing w:before="0" w:after="0"/>
            </w:pPr>
          </w:p>
        </w:tc>
      </w:tr>
    </w:tbl>
    <w:p w14:paraId="631784A2" w14:textId="77777777" w:rsidR="00ED6F9E" w:rsidRDefault="00ED6F9E" w:rsidP="00ED6F9E">
      <w:pPr>
        <w:pStyle w:val="BodyText"/>
        <w:spacing w:before="0" w:after="0"/>
        <w:ind w:left="720"/>
      </w:pPr>
    </w:p>
    <w:p w14:paraId="18483942" w14:textId="6313A5F0" w:rsidR="00ED6F9E" w:rsidRDefault="00ED6F9E" w:rsidP="007D2CD6">
      <w:pPr>
        <w:pStyle w:val="BodyText"/>
        <w:numPr>
          <w:ilvl w:val="0"/>
          <w:numId w:val="17"/>
        </w:numPr>
        <w:spacing w:before="0" w:after="0"/>
      </w:pPr>
      <w:r>
        <w:t xml:space="preserve">How will you work with the </w:t>
      </w:r>
      <w:proofErr w:type="gramStart"/>
      <w:r w:rsidR="004757A3">
        <w:t>District</w:t>
      </w:r>
      <w:proofErr w:type="gramEnd"/>
      <w:r>
        <w:t xml:space="preserve"> to verify the system meets its requirements and complete testing of the system? What will be the responsibility of the </w:t>
      </w:r>
      <w:proofErr w:type="gramStart"/>
      <w:r w:rsidR="004757A3">
        <w:t>District</w:t>
      </w:r>
      <w:proofErr w:type="gramEnd"/>
      <w:r>
        <w:t>, and what will you be responsible for completing?</w:t>
      </w:r>
    </w:p>
    <w:tbl>
      <w:tblPr>
        <w:tblStyle w:val="TableGrid"/>
        <w:tblW w:w="0" w:type="auto"/>
        <w:tblInd w:w="720" w:type="dxa"/>
        <w:tblLook w:val="04A0" w:firstRow="1" w:lastRow="0" w:firstColumn="1" w:lastColumn="0" w:noHBand="0" w:noVBand="1"/>
      </w:tblPr>
      <w:tblGrid>
        <w:gridCol w:w="8630"/>
      </w:tblGrid>
      <w:tr w:rsidR="00ED6F9E" w14:paraId="1CBAF646" w14:textId="77777777">
        <w:tc>
          <w:tcPr>
            <w:tcW w:w="9350" w:type="dxa"/>
          </w:tcPr>
          <w:p w14:paraId="25C95CDD" w14:textId="77777777" w:rsidR="00ED6F9E" w:rsidRDefault="00ED6F9E">
            <w:pPr>
              <w:pStyle w:val="BodyText"/>
              <w:spacing w:before="0" w:after="0"/>
            </w:pPr>
          </w:p>
          <w:p w14:paraId="38FC537E" w14:textId="77777777" w:rsidR="00ED6F9E" w:rsidRDefault="00ED6F9E">
            <w:pPr>
              <w:pStyle w:val="BodyText"/>
              <w:spacing w:before="0" w:after="0"/>
            </w:pPr>
          </w:p>
          <w:p w14:paraId="431BCE02" w14:textId="77777777" w:rsidR="00ED6F9E" w:rsidRDefault="00ED6F9E">
            <w:pPr>
              <w:pStyle w:val="BodyText"/>
              <w:spacing w:before="0" w:after="0"/>
            </w:pPr>
          </w:p>
        </w:tc>
      </w:tr>
    </w:tbl>
    <w:p w14:paraId="4B86A336" w14:textId="77777777" w:rsidR="00ED6F9E" w:rsidRDefault="00ED6F9E" w:rsidP="00ED6F9E">
      <w:pPr>
        <w:pStyle w:val="BodyText"/>
        <w:spacing w:before="0" w:after="0"/>
        <w:ind w:left="720"/>
      </w:pPr>
    </w:p>
    <w:p w14:paraId="073028E9" w14:textId="22328B07" w:rsidR="00ED6F9E" w:rsidRDefault="00ED6F9E" w:rsidP="007D2CD6">
      <w:pPr>
        <w:pStyle w:val="BodyText"/>
        <w:numPr>
          <w:ilvl w:val="0"/>
          <w:numId w:val="17"/>
        </w:numPr>
        <w:spacing w:before="0" w:after="0"/>
      </w:pPr>
      <w:r>
        <w:t xml:space="preserve">How will you help the </w:t>
      </w:r>
      <w:proofErr w:type="gramStart"/>
      <w:r w:rsidR="004757A3">
        <w:t>District</w:t>
      </w:r>
      <w:proofErr w:type="gramEnd"/>
      <w:r>
        <w:t xml:space="preserve"> manage </w:t>
      </w:r>
      <w:proofErr w:type="gramStart"/>
      <w:r>
        <w:t>change</w:t>
      </w:r>
      <w:proofErr w:type="gramEnd"/>
      <w:r>
        <w:t xml:space="preserve"> throughout the implementation? What steps will you take to maximize user adoption of the system?</w:t>
      </w:r>
    </w:p>
    <w:tbl>
      <w:tblPr>
        <w:tblStyle w:val="TableGrid"/>
        <w:tblW w:w="0" w:type="auto"/>
        <w:tblInd w:w="720" w:type="dxa"/>
        <w:tblLook w:val="04A0" w:firstRow="1" w:lastRow="0" w:firstColumn="1" w:lastColumn="0" w:noHBand="0" w:noVBand="1"/>
      </w:tblPr>
      <w:tblGrid>
        <w:gridCol w:w="8630"/>
      </w:tblGrid>
      <w:tr w:rsidR="00ED6F9E" w14:paraId="01F24F1B" w14:textId="77777777">
        <w:tc>
          <w:tcPr>
            <w:tcW w:w="8630" w:type="dxa"/>
          </w:tcPr>
          <w:p w14:paraId="5D9E2166" w14:textId="77777777" w:rsidR="00ED6F9E" w:rsidRDefault="00ED6F9E">
            <w:pPr>
              <w:pStyle w:val="BodyText"/>
              <w:spacing w:before="0" w:after="0"/>
            </w:pPr>
          </w:p>
          <w:p w14:paraId="16742D15" w14:textId="77777777" w:rsidR="00ED6F9E" w:rsidRDefault="00ED6F9E">
            <w:pPr>
              <w:pStyle w:val="BodyText"/>
              <w:spacing w:before="0" w:after="0"/>
            </w:pPr>
          </w:p>
        </w:tc>
      </w:tr>
    </w:tbl>
    <w:p w14:paraId="47D1756E" w14:textId="77777777" w:rsidR="00ED6F9E" w:rsidRDefault="00ED6F9E" w:rsidP="00ED6F9E">
      <w:pPr>
        <w:pStyle w:val="BodyText"/>
        <w:spacing w:before="0" w:after="0"/>
        <w:ind w:left="720"/>
      </w:pPr>
    </w:p>
    <w:p w14:paraId="4992E6C3" w14:textId="77777777" w:rsidR="00ED6F9E" w:rsidRDefault="00ED6F9E" w:rsidP="007D2CD6">
      <w:pPr>
        <w:pStyle w:val="BodyText"/>
        <w:numPr>
          <w:ilvl w:val="0"/>
          <w:numId w:val="17"/>
        </w:numPr>
        <w:spacing w:before="0" w:after="0"/>
      </w:pPr>
      <w:r>
        <w:t>Describe your approach to training. Will you utilize train-the-trainer, direct end-user training, or a combination of both methods?</w:t>
      </w:r>
    </w:p>
    <w:tbl>
      <w:tblPr>
        <w:tblStyle w:val="TableGrid"/>
        <w:tblW w:w="0" w:type="auto"/>
        <w:tblInd w:w="720" w:type="dxa"/>
        <w:tblLook w:val="04A0" w:firstRow="1" w:lastRow="0" w:firstColumn="1" w:lastColumn="0" w:noHBand="0" w:noVBand="1"/>
      </w:tblPr>
      <w:tblGrid>
        <w:gridCol w:w="8630"/>
      </w:tblGrid>
      <w:tr w:rsidR="00ED6F9E" w14:paraId="361986E8" w14:textId="77777777">
        <w:tc>
          <w:tcPr>
            <w:tcW w:w="8630" w:type="dxa"/>
          </w:tcPr>
          <w:p w14:paraId="23ABA39A" w14:textId="77777777" w:rsidR="00ED6F9E" w:rsidRDefault="00ED6F9E">
            <w:pPr>
              <w:pStyle w:val="BodyText"/>
              <w:spacing w:before="0" w:after="0"/>
            </w:pPr>
          </w:p>
          <w:p w14:paraId="0AB01FD8" w14:textId="77777777" w:rsidR="00ED6F9E" w:rsidRDefault="00ED6F9E">
            <w:pPr>
              <w:pStyle w:val="BodyText"/>
              <w:spacing w:before="0" w:after="0"/>
            </w:pPr>
          </w:p>
          <w:p w14:paraId="21C24D3B" w14:textId="77777777" w:rsidR="00ED6F9E" w:rsidRDefault="00ED6F9E">
            <w:pPr>
              <w:pStyle w:val="BodyText"/>
              <w:spacing w:before="0" w:after="0"/>
            </w:pPr>
          </w:p>
        </w:tc>
      </w:tr>
    </w:tbl>
    <w:p w14:paraId="0C594E26" w14:textId="77777777" w:rsidR="00ED6F9E" w:rsidRDefault="00ED6F9E" w:rsidP="00ED6F9E">
      <w:pPr>
        <w:pStyle w:val="BodyText"/>
        <w:spacing w:before="0" w:after="0"/>
        <w:ind w:left="720"/>
      </w:pPr>
    </w:p>
    <w:p w14:paraId="5917AF71" w14:textId="718A61F0" w:rsidR="00ED6F9E" w:rsidRDefault="00ED6F9E" w:rsidP="007D2CD6">
      <w:pPr>
        <w:pStyle w:val="BodyText"/>
        <w:numPr>
          <w:ilvl w:val="0"/>
          <w:numId w:val="17"/>
        </w:numPr>
        <w:spacing w:before="0" w:after="0"/>
      </w:pPr>
      <w:r>
        <w:t xml:space="preserve">Describe your approach to developing documentation such as test scripts, training guides, and support guides. What will you provide for the </w:t>
      </w:r>
      <w:proofErr w:type="gramStart"/>
      <w:r w:rsidR="004757A3">
        <w:t>District</w:t>
      </w:r>
      <w:proofErr w:type="gramEnd"/>
      <w:r>
        <w:t xml:space="preserve">? Will the documentation you provide be tailored to the </w:t>
      </w:r>
      <w:proofErr w:type="gramStart"/>
      <w:r w:rsidR="004757A3">
        <w:t>District</w:t>
      </w:r>
      <w:r>
        <w:t>’s</w:t>
      </w:r>
      <w:proofErr w:type="gramEnd"/>
      <w:r>
        <w:t xml:space="preserve"> specific processes and system design, or will it be generic documentation for your system?</w:t>
      </w:r>
    </w:p>
    <w:tbl>
      <w:tblPr>
        <w:tblStyle w:val="TableGrid"/>
        <w:tblW w:w="0" w:type="auto"/>
        <w:tblInd w:w="720" w:type="dxa"/>
        <w:tblLook w:val="04A0" w:firstRow="1" w:lastRow="0" w:firstColumn="1" w:lastColumn="0" w:noHBand="0" w:noVBand="1"/>
      </w:tblPr>
      <w:tblGrid>
        <w:gridCol w:w="8630"/>
      </w:tblGrid>
      <w:tr w:rsidR="00ED6F9E" w14:paraId="1ECC200D" w14:textId="77777777">
        <w:tc>
          <w:tcPr>
            <w:tcW w:w="8630" w:type="dxa"/>
          </w:tcPr>
          <w:p w14:paraId="7CB25F42" w14:textId="77777777" w:rsidR="00ED6F9E" w:rsidRDefault="00ED6F9E">
            <w:pPr>
              <w:pStyle w:val="BodyText"/>
              <w:spacing w:before="0" w:after="0"/>
            </w:pPr>
          </w:p>
          <w:p w14:paraId="61FD65AE" w14:textId="77777777" w:rsidR="00ED6F9E" w:rsidRDefault="00ED6F9E">
            <w:pPr>
              <w:pStyle w:val="BodyText"/>
              <w:spacing w:before="0" w:after="0"/>
            </w:pPr>
          </w:p>
          <w:p w14:paraId="5132A40B" w14:textId="77777777" w:rsidR="00ED6F9E" w:rsidRDefault="00ED6F9E">
            <w:pPr>
              <w:pStyle w:val="BodyText"/>
              <w:spacing w:before="0" w:after="0"/>
            </w:pPr>
          </w:p>
        </w:tc>
      </w:tr>
    </w:tbl>
    <w:p w14:paraId="17F65556" w14:textId="77777777" w:rsidR="00ED6F9E" w:rsidRDefault="00ED6F9E" w:rsidP="00ED6F9E">
      <w:pPr>
        <w:pStyle w:val="BodyText"/>
        <w:spacing w:before="0" w:after="0"/>
        <w:ind w:left="720"/>
      </w:pPr>
    </w:p>
    <w:p w14:paraId="1D0AF26B" w14:textId="6AB89CE4" w:rsidR="22CF604C" w:rsidRDefault="22CF604C" w:rsidP="22CF604C">
      <w:pPr>
        <w:pStyle w:val="BodyText"/>
        <w:spacing w:before="0" w:after="0"/>
        <w:ind w:left="720"/>
      </w:pPr>
    </w:p>
    <w:p w14:paraId="7F0D13E9" w14:textId="797C15F0" w:rsidR="22CF604C" w:rsidRDefault="22CF604C" w:rsidP="22CF604C">
      <w:pPr>
        <w:pStyle w:val="BodyText"/>
        <w:spacing w:before="0" w:after="0"/>
        <w:ind w:left="720"/>
      </w:pPr>
    </w:p>
    <w:p w14:paraId="60348A13" w14:textId="77777777" w:rsidR="00ED6F9E" w:rsidRDefault="00ED6F9E" w:rsidP="007D2CD6">
      <w:pPr>
        <w:pStyle w:val="BodyText"/>
        <w:numPr>
          <w:ilvl w:val="0"/>
          <w:numId w:val="17"/>
        </w:numPr>
        <w:spacing w:before="0" w:after="0"/>
      </w:pPr>
      <w:r>
        <w:lastRenderedPageBreak/>
        <w:t xml:space="preserve">How will you transition from implementation to steady-state operations? Include a description of your approach to support go-live and the </w:t>
      </w:r>
      <w:proofErr w:type="gramStart"/>
      <w:r>
        <w:t>time period</w:t>
      </w:r>
      <w:proofErr w:type="gramEnd"/>
      <w:r>
        <w:t xml:space="preserve"> following go-live to stabilize the system and confirm it is working as intended. How will you support the move from implementation services to on-going support after the implementation and initial post implementation support has ended?</w:t>
      </w:r>
    </w:p>
    <w:tbl>
      <w:tblPr>
        <w:tblStyle w:val="TableGrid"/>
        <w:tblW w:w="0" w:type="auto"/>
        <w:tblInd w:w="720" w:type="dxa"/>
        <w:tblLook w:val="04A0" w:firstRow="1" w:lastRow="0" w:firstColumn="1" w:lastColumn="0" w:noHBand="0" w:noVBand="1"/>
      </w:tblPr>
      <w:tblGrid>
        <w:gridCol w:w="8630"/>
      </w:tblGrid>
      <w:tr w:rsidR="00ED6F9E" w14:paraId="32433152" w14:textId="77777777">
        <w:tc>
          <w:tcPr>
            <w:tcW w:w="9350" w:type="dxa"/>
          </w:tcPr>
          <w:p w14:paraId="5AA1DFD4" w14:textId="77777777" w:rsidR="00ED6F9E" w:rsidRDefault="00ED6F9E">
            <w:pPr>
              <w:pStyle w:val="BodyText"/>
              <w:spacing w:before="0" w:after="0"/>
            </w:pPr>
          </w:p>
          <w:p w14:paraId="0F14BB8F" w14:textId="77777777" w:rsidR="00ED6F9E" w:rsidRDefault="00ED6F9E">
            <w:pPr>
              <w:pStyle w:val="BodyText"/>
              <w:spacing w:before="0" w:after="0"/>
            </w:pPr>
          </w:p>
          <w:p w14:paraId="296C13E0" w14:textId="77777777" w:rsidR="00ED6F9E" w:rsidRDefault="00ED6F9E">
            <w:pPr>
              <w:pStyle w:val="BodyText"/>
              <w:spacing w:before="0" w:after="0"/>
            </w:pPr>
          </w:p>
        </w:tc>
      </w:tr>
    </w:tbl>
    <w:p w14:paraId="56C7F26D" w14:textId="77777777" w:rsidR="00ED6F9E" w:rsidRDefault="00ED6F9E" w:rsidP="00ED6F9E">
      <w:pPr>
        <w:spacing w:before="0" w:after="0" w:line="240" w:lineRule="auto"/>
      </w:pPr>
    </w:p>
    <w:p w14:paraId="4FAC1F0E" w14:textId="77777777" w:rsidR="00ED6F9E" w:rsidRDefault="00ED6F9E" w:rsidP="00ED6F9E">
      <w:pPr>
        <w:spacing w:before="0" w:after="0" w:line="240" w:lineRule="auto"/>
        <w:rPr>
          <w:rFonts w:asciiTheme="majorHAnsi" w:hAnsiTheme="majorHAnsi"/>
          <w:b/>
          <w:bCs/>
        </w:rPr>
      </w:pPr>
    </w:p>
    <w:p w14:paraId="193045AA" w14:textId="77777777" w:rsidR="00ED6F9E" w:rsidRDefault="00ED6F9E" w:rsidP="00ED6F9E">
      <w:pPr>
        <w:pStyle w:val="Heading1"/>
      </w:pPr>
      <w:bookmarkStart w:id="32" w:name="_Toc205985567"/>
      <w:bookmarkStart w:id="33" w:name="_Toc1737203034"/>
      <w:r>
        <w:lastRenderedPageBreak/>
        <w:t>Ongoing Support Services Questionnaire</w:t>
      </w:r>
      <w:bookmarkEnd w:id="32"/>
      <w:bookmarkEnd w:id="33"/>
    </w:p>
    <w:p w14:paraId="6BED3B9C" w14:textId="77777777" w:rsidR="00ED6F9E" w:rsidRDefault="00ED6F9E" w:rsidP="008520C9">
      <w:pPr>
        <w:pStyle w:val="Heading2"/>
        <w:jc w:val="left"/>
      </w:pPr>
      <w:bookmarkStart w:id="34" w:name="_Toc205985568"/>
      <w:bookmarkStart w:id="35" w:name="_Toc1796932048"/>
      <w:r>
        <w:t>Support and Maintenance</w:t>
      </w:r>
      <w:bookmarkEnd w:id="34"/>
      <w:bookmarkEnd w:id="35"/>
    </w:p>
    <w:p w14:paraId="0714BA00" w14:textId="77777777" w:rsidR="00ED6F9E" w:rsidRDefault="00ED6F9E" w:rsidP="007D2CD6">
      <w:pPr>
        <w:pStyle w:val="BodyText"/>
        <w:numPr>
          <w:ilvl w:val="0"/>
          <w:numId w:val="19"/>
        </w:numPr>
        <w:spacing w:before="0" w:after="0"/>
      </w:pPr>
      <w:r w:rsidRPr="00740E2E">
        <w:t>Provide the minimum, maximum, and average response times (hours) provided as part of the basic support agreement and</w:t>
      </w:r>
      <w:r>
        <w:t xml:space="preserve"> the</w:t>
      </w:r>
      <w:r w:rsidRPr="00740E2E">
        <w:t xml:space="preserve"> average response time for the past twelve (12) months.  </w:t>
      </w:r>
    </w:p>
    <w:tbl>
      <w:tblPr>
        <w:tblStyle w:val="TableGrid"/>
        <w:tblW w:w="0" w:type="auto"/>
        <w:tblInd w:w="720" w:type="dxa"/>
        <w:tblLook w:val="04A0" w:firstRow="1" w:lastRow="0" w:firstColumn="1" w:lastColumn="0" w:noHBand="0" w:noVBand="1"/>
      </w:tblPr>
      <w:tblGrid>
        <w:gridCol w:w="8630"/>
      </w:tblGrid>
      <w:tr w:rsidR="00ED6F9E" w14:paraId="27CBCD1B" w14:textId="77777777">
        <w:tc>
          <w:tcPr>
            <w:tcW w:w="9350" w:type="dxa"/>
          </w:tcPr>
          <w:p w14:paraId="41303BE3" w14:textId="77777777" w:rsidR="00ED6F9E" w:rsidRDefault="00ED6F9E">
            <w:pPr>
              <w:pStyle w:val="BodyText"/>
              <w:spacing w:before="0" w:after="0"/>
            </w:pPr>
          </w:p>
          <w:p w14:paraId="72763B8B" w14:textId="77777777" w:rsidR="00ED6F9E" w:rsidRDefault="00ED6F9E">
            <w:pPr>
              <w:pStyle w:val="BodyText"/>
              <w:spacing w:before="0" w:after="0"/>
            </w:pPr>
          </w:p>
          <w:p w14:paraId="3CD739A9" w14:textId="77777777" w:rsidR="00ED6F9E" w:rsidRDefault="00ED6F9E">
            <w:pPr>
              <w:pStyle w:val="BodyText"/>
              <w:spacing w:before="0" w:after="0"/>
            </w:pPr>
          </w:p>
        </w:tc>
      </w:tr>
    </w:tbl>
    <w:p w14:paraId="50884DF0" w14:textId="77777777" w:rsidR="00ED6F9E" w:rsidRDefault="00ED6F9E" w:rsidP="00ED6F9E">
      <w:pPr>
        <w:pStyle w:val="BodyText"/>
        <w:spacing w:before="0" w:after="0"/>
        <w:ind w:left="720"/>
      </w:pPr>
    </w:p>
    <w:p w14:paraId="1822D4D2" w14:textId="77777777" w:rsidR="00ED6F9E" w:rsidRDefault="00ED6F9E" w:rsidP="007D2CD6">
      <w:pPr>
        <w:pStyle w:val="BodyText"/>
        <w:numPr>
          <w:ilvl w:val="0"/>
          <w:numId w:val="19"/>
        </w:numPr>
        <w:spacing w:before="0" w:after="0"/>
      </w:pPr>
      <w:r w:rsidRPr="00740E2E">
        <w:t>Describe Help Desk services for technical support and end users.  Specify days and hours and any escalation options</w:t>
      </w:r>
      <w:r>
        <w:t>.</w:t>
      </w:r>
    </w:p>
    <w:tbl>
      <w:tblPr>
        <w:tblStyle w:val="TableGrid"/>
        <w:tblW w:w="0" w:type="auto"/>
        <w:tblInd w:w="720" w:type="dxa"/>
        <w:tblLook w:val="04A0" w:firstRow="1" w:lastRow="0" w:firstColumn="1" w:lastColumn="0" w:noHBand="0" w:noVBand="1"/>
      </w:tblPr>
      <w:tblGrid>
        <w:gridCol w:w="8630"/>
      </w:tblGrid>
      <w:tr w:rsidR="00ED6F9E" w14:paraId="7ADD348B" w14:textId="77777777">
        <w:tc>
          <w:tcPr>
            <w:tcW w:w="9350" w:type="dxa"/>
          </w:tcPr>
          <w:p w14:paraId="0B4B2D98" w14:textId="77777777" w:rsidR="00ED6F9E" w:rsidRDefault="00ED6F9E">
            <w:pPr>
              <w:pStyle w:val="BodyText"/>
              <w:spacing w:before="0" w:after="0"/>
            </w:pPr>
          </w:p>
          <w:p w14:paraId="5E20E7A0" w14:textId="77777777" w:rsidR="00ED6F9E" w:rsidRDefault="00ED6F9E">
            <w:pPr>
              <w:pStyle w:val="BodyText"/>
              <w:spacing w:before="0" w:after="0"/>
            </w:pPr>
          </w:p>
          <w:p w14:paraId="2F62C2F0" w14:textId="77777777" w:rsidR="00ED6F9E" w:rsidRDefault="00ED6F9E">
            <w:pPr>
              <w:pStyle w:val="BodyText"/>
              <w:spacing w:before="0" w:after="0"/>
            </w:pPr>
          </w:p>
        </w:tc>
      </w:tr>
    </w:tbl>
    <w:p w14:paraId="1335C404" w14:textId="77777777" w:rsidR="00ED6F9E" w:rsidRDefault="00ED6F9E" w:rsidP="00ED6F9E">
      <w:pPr>
        <w:pStyle w:val="BodyText"/>
        <w:spacing w:before="0" w:after="0"/>
        <w:ind w:left="720"/>
      </w:pPr>
    </w:p>
    <w:p w14:paraId="10AD8953" w14:textId="77777777" w:rsidR="00ED6F9E" w:rsidRDefault="00ED6F9E" w:rsidP="007D2CD6">
      <w:pPr>
        <w:pStyle w:val="BodyText"/>
        <w:numPr>
          <w:ilvl w:val="0"/>
          <w:numId w:val="19"/>
        </w:numPr>
        <w:spacing w:before="0" w:after="0"/>
      </w:pPr>
      <w:r w:rsidRPr="00740E2E">
        <w:t>Identify the party or business unit that is responsible for the support options provided above.</w:t>
      </w:r>
    </w:p>
    <w:tbl>
      <w:tblPr>
        <w:tblStyle w:val="TableGrid"/>
        <w:tblW w:w="0" w:type="auto"/>
        <w:tblInd w:w="720" w:type="dxa"/>
        <w:tblLook w:val="04A0" w:firstRow="1" w:lastRow="0" w:firstColumn="1" w:lastColumn="0" w:noHBand="0" w:noVBand="1"/>
      </w:tblPr>
      <w:tblGrid>
        <w:gridCol w:w="8630"/>
      </w:tblGrid>
      <w:tr w:rsidR="00ED6F9E" w14:paraId="57FB6C33" w14:textId="77777777">
        <w:tc>
          <w:tcPr>
            <w:tcW w:w="9350" w:type="dxa"/>
          </w:tcPr>
          <w:p w14:paraId="6C79EDA5" w14:textId="77777777" w:rsidR="00ED6F9E" w:rsidRDefault="00ED6F9E">
            <w:pPr>
              <w:pStyle w:val="BodyText"/>
              <w:spacing w:before="0" w:after="0"/>
            </w:pPr>
          </w:p>
          <w:p w14:paraId="1C9ED17F" w14:textId="77777777" w:rsidR="00ED6F9E" w:rsidRDefault="00ED6F9E">
            <w:pPr>
              <w:pStyle w:val="BodyText"/>
              <w:spacing w:before="0" w:after="0"/>
            </w:pPr>
          </w:p>
          <w:p w14:paraId="13D7C709" w14:textId="77777777" w:rsidR="00ED6F9E" w:rsidRDefault="00ED6F9E">
            <w:pPr>
              <w:pStyle w:val="BodyText"/>
              <w:spacing w:before="0" w:after="0"/>
            </w:pPr>
          </w:p>
        </w:tc>
      </w:tr>
    </w:tbl>
    <w:p w14:paraId="7F2F124B" w14:textId="77777777" w:rsidR="00ED6F9E" w:rsidRDefault="00ED6F9E" w:rsidP="00AA1970">
      <w:pPr>
        <w:pStyle w:val="BodyText"/>
        <w:spacing w:before="0" w:after="0"/>
      </w:pPr>
    </w:p>
    <w:p w14:paraId="4BDDD6A9" w14:textId="77777777" w:rsidR="00ED6F9E" w:rsidRDefault="00ED6F9E" w:rsidP="007D2CD6">
      <w:pPr>
        <w:pStyle w:val="BodyText"/>
        <w:numPr>
          <w:ilvl w:val="0"/>
          <w:numId w:val="19"/>
        </w:numPr>
        <w:spacing w:before="0" w:after="0"/>
      </w:pPr>
      <w:r>
        <w:t xml:space="preserve">Describe the types of support needed to keep the product </w:t>
      </w:r>
      <w:proofErr w:type="gramStart"/>
      <w:r>
        <w:t>under</w:t>
      </w:r>
      <w:proofErr w:type="gramEnd"/>
      <w:r>
        <w:t xml:space="preserve"> current support and to keep the product enhanced.  </w:t>
      </w:r>
    </w:p>
    <w:tbl>
      <w:tblPr>
        <w:tblStyle w:val="TableGrid"/>
        <w:tblW w:w="0" w:type="auto"/>
        <w:tblInd w:w="720" w:type="dxa"/>
        <w:tblLook w:val="04A0" w:firstRow="1" w:lastRow="0" w:firstColumn="1" w:lastColumn="0" w:noHBand="0" w:noVBand="1"/>
      </w:tblPr>
      <w:tblGrid>
        <w:gridCol w:w="8630"/>
      </w:tblGrid>
      <w:tr w:rsidR="00ED6F9E" w14:paraId="03A6D0E6" w14:textId="77777777">
        <w:tc>
          <w:tcPr>
            <w:tcW w:w="9350" w:type="dxa"/>
          </w:tcPr>
          <w:p w14:paraId="1880DE59" w14:textId="77777777" w:rsidR="00ED6F9E" w:rsidRDefault="00ED6F9E">
            <w:pPr>
              <w:pStyle w:val="BodyText"/>
              <w:spacing w:before="0" w:after="0"/>
            </w:pPr>
          </w:p>
          <w:p w14:paraId="22DEC4B7" w14:textId="77777777" w:rsidR="00ED6F9E" w:rsidRDefault="00ED6F9E">
            <w:pPr>
              <w:pStyle w:val="BodyText"/>
              <w:spacing w:before="0" w:after="0"/>
            </w:pPr>
          </w:p>
          <w:p w14:paraId="572D65CA" w14:textId="77777777" w:rsidR="00ED6F9E" w:rsidRDefault="00ED6F9E">
            <w:pPr>
              <w:pStyle w:val="BodyText"/>
              <w:spacing w:before="0" w:after="0"/>
            </w:pPr>
          </w:p>
        </w:tc>
      </w:tr>
    </w:tbl>
    <w:p w14:paraId="759147AD" w14:textId="1BA33E70" w:rsidR="00AA1970" w:rsidRDefault="00AA1970" w:rsidP="22CF604C">
      <w:pPr>
        <w:pStyle w:val="BodyText"/>
        <w:spacing w:before="0" w:after="0"/>
      </w:pPr>
    </w:p>
    <w:p w14:paraId="6B176EF9" w14:textId="00CF1AC5" w:rsidR="22CF604C" w:rsidRDefault="22CF604C" w:rsidP="22CF604C">
      <w:pPr>
        <w:pStyle w:val="BodyText"/>
        <w:spacing w:before="0" w:after="0"/>
      </w:pPr>
    </w:p>
    <w:p w14:paraId="23C5A68A" w14:textId="77777777" w:rsidR="00ED6F9E" w:rsidRDefault="00ED6F9E" w:rsidP="008520C9">
      <w:pPr>
        <w:pStyle w:val="Heading2"/>
        <w:jc w:val="left"/>
      </w:pPr>
      <w:bookmarkStart w:id="36" w:name="_Toc205985569"/>
      <w:bookmarkStart w:id="37" w:name="_Toc1598164607"/>
      <w:r>
        <w:t>Software Updates and Distribution</w:t>
      </w:r>
      <w:bookmarkEnd w:id="36"/>
      <w:bookmarkEnd w:id="37"/>
    </w:p>
    <w:p w14:paraId="7092CE8D" w14:textId="77777777" w:rsidR="00ED6F9E" w:rsidRDefault="00ED6F9E" w:rsidP="007D2CD6">
      <w:pPr>
        <w:pStyle w:val="BodyText"/>
        <w:numPr>
          <w:ilvl w:val="0"/>
          <w:numId w:val="19"/>
        </w:numPr>
        <w:spacing w:before="0" w:after="0"/>
      </w:pPr>
      <w:r>
        <w:t>Describe the product release cycle including:</w:t>
      </w:r>
    </w:p>
    <w:p w14:paraId="4B0AEFEF" w14:textId="77777777" w:rsidR="00ED6F9E" w:rsidRDefault="00ED6F9E" w:rsidP="007D2CD6">
      <w:pPr>
        <w:pStyle w:val="BodyText"/>
        <w:numPr>
          <w:ilvl w:val="1"/>
          <w:numId w:val="13"/>
        </w:numPr>
        <w:spacing w:before="0" w:after="0"/>
      </w:pPr>
      <w:r w:rsidRPr="00BA34F5">
        <w:t>Frequency of upgrades/enhancements or new versions (major and minor version releases)</w:t>
      </w:r>
      <w:r>
        <w:t xml:space="preserve"> and the typical contents of each type of release.</w:t>
      </w:r>
    </w:p>
    <w:tbl>
      <w:tblPr>
        <w:tblStyle w:val="TableGrid"/>
        <w:tblW w:w="0" w:type="auto"/>
        <w:tblInd w:w="1440" w:type="dxa"/>
        <w:tblLook w:val="04A0" w:firstRow="1" w:lastRow="0" w:firstColumn="1" w:lastColumn="0" w:noHBand="0" w:noVBand="1"/>
      </w:tblPr>
      <w:tblGrid>
        <w:gridCol w:w="7910"/>
      </w:tblGrid>
      <w:tr w:rsidR="00ED6F9E" w14:paraId="167318BC" w14:textId="77777777">
        <w:tc>
          <w:tcPr>
            <w:tcW w:w="9350" w:type="dxa"/>
          </w:tcPr>
          <w:p w14:paraId="7DA36F46" w14:textId="77777777" w:rsidR="00ED6F9E" w:rsidRDefault="00ED6F9E">
            <w:pPr>
              <w:pStyle w:val="BodyText"/>
              <w:spacing w:before="0" w:after="0"/>
            </w:pPr>
          </w:p>
          <w:p w14:paraId="01F0CD44" w14:textId="77777777" w:rsidR="00ED6F9E" w:rsidRDefault="00ED6F9E">
            <w:pPr>
              <w:pStyle w:val="BodyText"/>
              <w:spacing w:before="0" w:after="0"/>
            </w:pPr>
          </w:p>
          <w:p w14:paraId="0DFF4E7F" w14:textId="77777777" w:rsidR="00ED6F9E" w:rsidRDefault="00ED6F9E">
            <w:pPr>
              <w:pStyle w:val="BodyText"/>
              <w:spacing w:before="0" w:after="0"/>
            </w:pPr>
          </w:p>
        </w:tc>
      </w:tr>
    </w:tbl>
    <w:p w14:paraId="5888B06C" w14:textId="77777777" w:rsidR="00ED6F9E" w:rsidRDefault="00ED6F9E" w:rsidP="00ED6F9E">
      <w:pPr>
        <w:pStyle w:val="BodyText"/>
        <w:spacing w:before="0" w:after="0"/>
        <w:ind w:left="1440"/>
      </w:pPr>
    </w:p>
    <w:p w14:paraId="0EE50E0E" w14:textId="628DABED" w:rsidR="00ED6F9E" w:rsidRDefault="00ED6F9E" w:rsidP="007D2CD6">
      <w:pPr>
        <w:pStyle w:val="BodyText"/>
        <w:numPr>
          <w:ilvl w:val="1"/>
          <w:numId w:val="13"/>
        </w:numPr>
        <w:spacing w:before="0" w:after="0"/>
      </w:pPr>
      <w:r>
        <w:t xml:space="preserve">How long releases take to </w:t>
      </w:r>
      <w:r w:rsidR="009D391C">
        <w:t>install</w:t>
      </w:r>
      <w:r w:rsidR="00CE71E8">
        <w:t>.</w:t>
      </w:r>
    </w:p>
    <w:tbl>
      <w:tblPr>
        <w:tblStyle w:val="TableGrid"/>
        <w:tblW w:w="0" w:type="auto"/>
        <w:tblInd w:w="1440" w:type="dxa"/>
        <w:tblLook w:val="04A0" w:firstRow="1" w:lastRow="0" w:firstColumn="1" w:lastColumn="0" w:noHBand="0" w:noVBand="1"/>
      </w:tblPr>
      <w:tblGrid>
        <w:gridCol w:w="7910"/>
      </w:tblGrid>
      <w:tr w:rsidR="00ED6F9E" w14:paraId="1D45DB88" w14:textId="77777777">
        <w:tc>
          <w:tcPr>
            <w:tcW w:w="9350" w:type="dxa"/>
          </w:tcPr>
          <w:p w14:paraId="0458FB5E" w14:textId="77777777" w:rsidR="00ED6F9E" w:rsidRDefault="00ED6F9E">
            <w:pPr>
              <w:pStyle w:val="BodyText"/>
              <w:spacing w:before="0" w:after="0"/>
            </w:pPr>
          </w:p>
          <w:p w14:paraId="64AFF52D" w14:textId="77777777" w:rsidR="00ED6F9E" w:rsidRDefault="00ED6F9E">
            <w:pPr>
              <w:pStyle w:val="BodyText"/>
              <w:spacing w:before="0" w:after="0"/>
            </w:pPr>
          </w:p>
          <w:p w14:paraId="4D5DA9BF" w14:textId="77777777" w:rsidR="00ED6F9E" w:rsidRDefault="00ED6F9E">
            <w:pPr>
              <w:pStyle w:val="BodyText"/>
              <w:spacing w:before="0" w:after="0"/>
            </w:pPr>
          </w:p>
        </w:tc>
      </w:tr>
    </w:tbl>
    <w:p w14:paraId="1C03AD67" w14:textId="77777777" w:rsidR="00ED6F9E" w:rsidRDefault="00ED6F9E" w:rsidP="00ED6F9E">
      <w:pPr>
        <w:pStyle w:val="BodyText"/>
        <w:spacing w:before="0" w:after="0"/>
        <w:ind w:left="1440"/>
      </w:pPr>
    </w:p>
    <w:p w14:paraId="2B815237" w14:textId="77777777" w:rsidR="00BE4AAE" w:rsidRDefault="00BE4AAE" w:rsidP="00ED6F9E">
      <w:pPr>
        <w:pStyle w:val="BodyText"/>
        <w:spacing w:before="0" w:after="0"/>
        <w:ind w:left="1440"/>
      </w:pPr>
    </w:p>
    <w:p w14:paraId="541FF659" w14:textId="77777777" w:rsidR="00ED6F9E" w:rsidRDefault="00ED6F9E" w:rsidP="007D2CD6">
      <w:pPr>
        <w:pStyle w:val="BodyText"/>
        <w:numPr>
          <w:ilvl w:val="1"/>
          <w:numId w:val="13"/>
        </w:numPr>
        <w:spacing w:before="0" w:after="0"/>
      </w:pPr>
      <w:r>
        <w:lastRenderedPageBreak/>
        <w:t>Use of release notes including ability to review them in advance of the release</w:t>
      </w:r>
    </w:p>
    <w:tbl>
      <w:tblPr>
        <w:tblStyle w:val="TableGrid"/>
        <w:tblW w:w="0" w:type="auto"/>
        <w:tblInd w:w="1440" w:type="dxa"/>
        <w:tblLook w:val="04A0" w:firstRow="1" w:lastRow="0" w:firstColumn="1" w:lastColumn="0" w:noHBand="0" w:noVBand="1"/>
      </w:tblPr>
      <w:tblGrid>
        <w:gridCol w:w="7910"/>
      </w:tblGrid>
      <w:tr w:rsidR="00ED6F9E" w14:paraId="296BD65A" w14:textId="77777777">
        <w:trPr>
          <w:trHeight w:val="1142"/>
        </w:trPr>
        <w:tc>
          <w:tcPr>
            <w:tcW w:w="9350" w:type="dxa"/>
          </w:tcPr>
          <w:p w14:paraId="693A9B6E" w14:textId="77777777" w:rsidR="00ED6F9E" w:rsidRDefault="00ED6F9E">
            <w:pPr>
              <w:pStyle w:val="BodyText"/>
              <w:spacing w:before="0" w:after="0"/>
            </w:pPr>
          </w:p>
          <w:p w14:paraId="0869C8C5" w14:textId="77777777" w:rsidR="00ED6F9E" w:rsidRDefault="00ED6F9E">
            <w:pPr>
              <w:pStyle w:val="BodyText"/>
              <w:spacing w:before="0" w:after="0"/>
            </w:pPr>
          </w:p>
          <w:p w14:paraId="5D47E011" w14:textId="77777777" w:rsidR="00ED6F9E" w:rsidRDefault="00ED6F9E">
            <w:pPr>
              <w:pStyle w:val="BodyText"/>
              <w:spacing w:before="0" w:after="0"/>
            </w:pPr>
          </w:p>
        </w:tc>
      </w:tr>
    </w:tbl>
    <w:p w14:paraId="2596262E" w14:textId="77777777" w:rsidR="00ED6F9E" w:rsidRDefault="00ED6F9E" w:rsidP="000005DE">
      <w:pPr>
        <w:pStyle w:val="BodyText"/>
        <w:spacing w:before="0" w:after="0"/>
      </w:pPr>
    </w:p>
    <w:p w14:paraId="0C4385E3" w14:textId="1DFB3FD4" w:rsidR="00ED6F9E" w:rsidRDefault="00ED6F9E" w:rsidP="007D2CD6">
      <w:pPr>
        <w:pStyle w:val="BodyText"/>
        <w:numPr>
          <w:ilvl w:val="1"/>
          <w:numId w:val="13"/>
        </w:numPr>
        <w:spacing w:before="0" w:after="0"/>
      </w:pPr>
      <w:r>
        <w:t>Backward version compatibility and support</w:t>
      </w:r>
      <w:r w:rsidR="0085730B">
        <w:t xml:space="preserve"> </w:t>
      </w:r>
      <w:r>
        <w:t xml:space="preserve">of </w:t>
      </w:r>
      <w:r w:rsidR="00CE71E8">
        <w:t>older</w:t>
      </w:r>
      <w:r>
        <w:t xml:space="preserve"> versions. Discuss </w:t>
      </w:r>
      <w:r w:rsidR="00684AEB">
        <w:t>t</w:t>
      </w:r>
      <w:r>
        <w:t>imeframe/policy on moving to new versions including ability to choose when they are applied.</w:t>
      </w:r>
    </w:p>
    <w:tbl>
      <w:tblPr>
        <w:tblStyle w:val="TableGrid"/>
        <w:tblW w:w="0" w:type="auto"/>
        <w:tblInd w:w="1440" w:type="dxa"/>
        <w:tblLook w:val="04A0" w:firstRow="1" w:lastRow="0" w:firstColumn="1" w:lastColumn="0" w:noHBand="0" w:noVBand="1"/>
      </w:tblPr>
      <w:tblGrid>
        <w:gridCol w:w="7910"/>
      </w:tblGrid>
      <w:tr w:rsidR="00ED6F9E" w14:paraId="133BE8F9" w14:textId="77777777">
        <w:tc>
          <w:tcPr>
            <w:tcW w:w="9350" w:type="dxa"/>
          </w:tcPr>
          <w:p w14:paraId="1573FA68" w14:textId="77777777" w:rsidR="00ED6F9E" w:rsidRDefault="00ED6F9E">
            <w:pPr>
              <w:pStyle w:val="BodyText"/>
              <w:spacing w:before="0" w:after="0"/>
            </w:pPr>
          </w:p>
          <w:p w14:paraId="1D5A3050" w14:textId="77777777" w:rsidR="00ED6F9E" w:rsidRDefault="00ED6F9E">
            <w:pPr>
              <w:pStyle w:val="BodyText"/>
              <w:spacing w:before="0" w:after="0"/>
            </w:pPr>
          </w:p>
          <w:p w14:paraId="27FC404F" w14:textId="77777777" w:rsidR="00ED6F9E" w:rsidRDefault="00ED6F9E">
            <w:pPr>
              <w:pStyle w:val="BodyText"/>
              <w:spacing w:before="0" w:after="0"/>
            </w:pPr>
          </w:p>
        </w:tc>
      </w:tr>
    </w:tbl>
    <w:p w14:paraId="7C655CDD" w14:textId="77777777" w:rsidR="00ED6F9E" w:rsidRDefault="00ED6F9E" w:rsidP="00ED6F9E">
      <w:pPr>
        <w:pStyle w:val="BodyText"/>
        <w:spacing w:before="0" w:after="0"/>
        <w:ind w:left="1440"/>
      </w:pPr>
    </w:p>
    <w:p w14:paraId="57A88444" w14:textId="77777777" w:rsidR="00ED6F9E" w:rsidRDefault="00ED6F9E" w:rsidP="007D2CD6">
      <w:pPr>
        <w:pStyle w:val="BodyText"/>
        <w:numPr>
          <w:ilvl w:val="1"/>
          <w:numId w:val="13"/>
        </w:numPr>
        <w:spacing w:before="0" w:after="0"/>
      </w:pPr>
      <w:r>
        <w:t>How are local configurations maintained when installing new releases of the vendor’s software? Describe the level of support that the vendor provides to the Client for identifying, validating, and testing scripts related to the latest software release.</w:t>
      </w:r>
    </w:p>
    <w:tbl>
      <w:tblPr>
        <w:tblStyle w:val="TableGrid"/>
        <w:tblW w:w="0" w:type="auto"/>
        <w:tblInd w:w="1435" w:type="dxa"/>
        <w:tblLook w:val="04A0" w:firstRow="1" w:lastRow="0" w:firstColumn="1" w:lastColumn="0" w:noHBand="0" w:noVBand="1"/>
      </w:tblPr>
      <w:tblGrid>
        <w:gridCol w:w="7915"/>
      </w:tblGrid>
      <w:tr w:rsidR="00ED6F9E" w14:paraId="20A595DE" w14:textId="77777777">
        <w:tc>
          <w:tcPr>
            <w:tcW w:w="7915" w:type="dxa"/>
          </w:tcPr>
          <w:p w14:paraId="76E719D0" w14:textId="77777777" w:rsidR="00ED6F9E" w:rsidRDefault="00ED6F9E">
            <w:pPr>
              <w:pStyle w:val="BodyText"/>
              <w:spacing w:before="0" w:after="0"/>
            </w:pPr>
          </w:p>
          <w:p w14:paraId="1AD63D19" w14:textId="77777777" w:rsidR="00ED6F9E" w:rsidRDefault="00ED6F9E">
            <w:pPr>
              <w:pStyle w:val="BodyText"/>
              <w:spacing w:before="0" w:after="0"/>
            </w:pPr>
          </w:p>
          <w:p w14:paraId="27F2975D" w14:textId="77777777" w:rsidR="00ED6F9E" w:rsidRDefault="00ED6F9E">
            <w:pPr>
              <w:pStyle w:val="BodyText"/>
              <w:spacing w:before="0" w:after="0"/>
            </w:pPr>
          </w:p>
        </w:tc>
      </w:tr>
    </w:tbl>
    <w:p w14:paraId="0B731947" w14:textId="77777777" w:rsidR="00ED6F9E" w:rsidRDefault="00ED6F9E" w:rsidP="00ED6F9E">
      <w:pPr>
        <w:pStyle w:val="BodyText"/>
        <w:spacing w:before="0" w:after="0"/>
      </w:pPr>
    </w:p>
    <w:p w14:paraId="599D7209" w14:textId="77777777" w:rsidR="00ED6F9E" w:rsidRDefault="00ED6F9E" w:rsidP="007D2CD6">
      <w:pPr>
        <w:pStyle w:val="BodyText"/>
        <w:numPr>
          <w:ilvl w:val="1"/>
          <w:numId w:val="13"/>
        </w:numPr>
        <w:spacing w:before="0" w:after="0"/>
      </w:pPr>
      <w:r>
        <w:t>Other information</w:t>
      </w:r>
    </w:p>
    <w:tbl>
      <w:tblPr>
        <w:tblStyle w:val="TableGrid"/>
        <w:tblW w:w="0" w:type="auto"/>
        <w:tblInd w:w="1440" w:type="dxa"/>
        <w:tblLook w:val="04A0" w:firstRow="1" w:lastRow="0" w:firstColumn="1" w:lastColumn="0" w:noHBand="0" w:noVBand="1"/>
      </w:tblPr>
      <w:tblGrid>
        <w:gridCol w:w="7910"/>
      </w:tblGrid>
      <w:tr w:rsidR="00ED6F9E" w14:paraId="41EA3D71" w14:textId="77777777">
        <w:tc>
          <w:tcPr>
            <w:tcW w:w="9350" w:type="dxa"/>
          </w:tcPr>
          <w:p w14:paraId="082CBAC9" w14:textId="77777777" w:rsidR="00ED6F9E" w:rsidRDefault="00ED6F9E">
            <w:pPr>
              <w:pStyle w:val="BodyText"/>
              <w:spacing w:before="0" w:after="0"/>
            </w:pPr>
          </w:p>
          <w:p w14:paraId="370659A2" w14:textId="77777777" w:rsidR="00ED6F9E" w:rsidRDefault="00ED6F9E">
            <w:pPr>
              <w:pStyle w:val="BodyText"/>
              <w:spacing w:before="0" w:after="0"/>
            </w:pPr>
          </w:p>
          <w:p w14:paraId="09A96090" w14:textId="77777777" w:rsidR="00ED6F9E" w:rsidRDefault="00ED6F9E">
            <w:pPr>
              <w:pStyle w:val="BodyText"/>
              <w:spacing w:before="0" w:after="0"/>
            </w:pPr>
          </w:p>
        </w:tc>
      </w:tr>
    </w:tbl>
    <w:p w14:paraId="0B7A5D26" w14:textId="77777777" w:rsidR="00ED6F9E" w:rsidRDefault="00ED6F9E" w:rsidP="00ED6F9E">
      <w:pPr>
        <w:pStyle w:val="Heading1"/>
      </w:pPr>
      <w:bookmarkStart w:id="38" w:name="_Toc205985570"/>
      <w:bookmarkStart w:id="39" w:name="_Toc858504522"/>
      <w:r>
        <w:lastRenderedPageBreak/>
        <w:t>Client Reference Questionnaire</w:t>
      </w:r>
      <w:bookmarkEnd w:id="38"/>
      <w:bookmarkEnd w:id="39"/>
    </w:p>
    <w:p w14:paraId="70543240" w14:textId="5F1DEEE0" w:rsidR="00ED6F9E" w:rsidRDefault="00ED6F9E" w:rsidP="00ED6F9E">
      <w:pPr>
        <w:pStyle w:val="BodyText"/>
      </w:pPr>
      <w:r>
        <w:t xml:space="preserve">The </w:t>
      </w:r>
      <w:proofErr w:type="gramStart"/>
      <w:r w:rsidR="004757A3">
        <w:t>District</w:t>
      </w:r>
      <w:proofErr w:type="gramEnd"/>
      <w:r>
        <w:t xml:space="preserve"> requests </w:t>
      </w:r>
      <w:r w:rsidR="00460482">
        <w:t>at least three (</w:t>
      </w:r>
      <w:r w:rsidR="00FE0DC3">
        <w:t>3</w:t>
      </w:r>
      <w:r w:rsidR="00460482">
        <w:t xml:space="preserve">) </w:t>
      </w:r>
      <w:r>
        <w:t xml:space="preserve">client references </w:t>
      </w:r>
      <w:r w:rsidR="00460482">
        <w:t>of similar</w:t>
      </w:r>
      <w:r>
        <w:t xml:space="preserve"> size</w:t>
      </w:r>
      <w:r w:rsidR="009862FE">
        <w:t>,</w:t>
      </w:r>
      <w:r>
        <w:t xml:space="preserve"> scope</w:t>
      </w:r>
      <w:r w:rsidR="009862FE">
        <w:t>, and governance</w:t>
      </w:r>
      <w:r w:rsidR="008E0D36">
        <w:t xml:space="preserve"> </w:t>
      </w:r>
      <w:r w:rsidR="009862FE">
        <w:t>within the past five years</w:t>
      </w:r>
      <w:r>
        <w:t xml:space="preserve">. </w:t>
      </w:r>
      <w:r w:rsidR="00FB78A9">
        <w:t>Please provide these references in the charts below.</w:t>
      </w:r>
    </w:p>
    <w:tbl>
      <w:tblPr>
        <w:tblW w:w="937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41"/>
        <w:gridCol w:w="4537"/>
      </w:tblGrid>
      <w:tr w:rsidR="00ED6F9E" w14:paraId="0021DDA1" w14:textId="77777777">
        <w:tc>
          <w:tcPr>
            <w:tcW w:w="4841" w:type="dxa"/>
          </w:tcPr>
          <w:p w14:paraId="6918AAF9" w14:textId="77777777" w:rsidR="00ED6F9E" w:rsidRPr="002146DB" w:rsidRDefault="00ED6F9E">
            <w:pPr>
              <w:spacing w:before="60" w:after="60"/>
              <w:rPr>
                <w:b/>
                <w:bCs/>
              </w:rPr>
            </w:pPr>
            <w:bookmarkStart w:id="40" w:name="OLE_LINK3"/>
            <w:r w:rsidRPr="002146DB">
              <w:rPr>
                <w:b/>
                <w:bCs/>
              </w:rPr>
              <w:t>Vendor name:</w:t>
            </w:r>
          </w:p>
        </w:tc>
        <w:tc>
          <w:tcPr>
            <w:tcW w:w="4537" w:type="dxa"/>
          </w:tcPr>
          <w:p w14:paraId="7263F7AF" w14:textId="77777777" w:rsidR="00ED6F9E" w:rsidRDefault="00ED6F9E">
            <w:pPr>
              <w:spacing w:before="60" w:after="60"/>
            </w:pPr>
          </w:p>
        </w:tc>
      </w:tr>
      <w:tr w:rsidR="00ED6F9E" w14:paraId="53878F00" w14:textId="77777777">
        <w:tc>
          <w:tcPr>
            <w:tcW w:w="4841" w:type="dxa"/>
          </w:tcPr>
          <w:p w14:paraId="2E401014" w14:textId="77777777" w:rsidR="00ED6F9E" w:rsidRPr="002146DB" w:rsidRDefault="00ED6F9E">
            <w:pPr>
              <w:spacing w:before="60" w:after="60"/>
              <w:rPr>
                <w:b/>
                <w:bCs/>
              </w:rPr>
            </w:pPr>
            <w:r w:rsidRPr="002146DB">
              <w:rPr>
                <w:b/>
                <w:bCs/>
              </w:rPr>
              <w:t xml:space="preserve">Customer </w:t>
            </w:r>
            <w:r>
              <w:rPr>
                <w:b/>
                <w:bCs/>
              </w:rPr>
              <w:t>organization</w:t>
            </w:r>
            <w:r w:rsidRPr="002146DB">
              <w:rPr>
                <w:b/>
                <w:bCs/>
              </w:rPr>
              <w:t>:</w:t>
            </w:r>
          </w:p>
        </w:tc>
        <w:tc>
          <w:tcPr>
            <w:tcW w:w="4537" w:type="dxa"/>
          </w:tcPr>
          <w:p w14:paraId="6AB597A5" w14:textId="77777777" w:rsidR="00ED6F9E" w:rsidRDefault="00ED6F9E">
            <w:pPr>
              <w:spacing w:before="60" w:after="60"/>
            </w:pPr>
          </w:p>
        </w:tc>
      </w:tr>
      <w:tr w:rsidR="00ED6F9E" w14:paraId="08D4FC25" w14:textId="77777777">
        <w:tc>
          <w:tcPr>
            <w:tcW w:w="4841" w:type="dxa"/>
          </w:tcPr>
          <w:p w14:paraId="6EA1F8A5" w14:textId="77777777" w:rsidR="00ED6F9E" w:rsidRPr="002146DB" w:rsidRDefault="00ED6F9E">
            <w:pPr>
              <w:spacing w:before="60" w:after="60"/>
              <w:rPr>
                <w:b/>
                <w:bCs/>
              </w:rPr>
            </w:pPr>
            <w:r w:rsidRPr="002146DB">
              <w:rPr>
                <w:b/>
                <w:bCs/>
              </w:rPr>
              <w:t>Customer contact:</w:t>
            </w:r>
          </w:p>
        </w:tc>
        <w:tc>
          <w:tcPr>
            <w:tcW w:w="4537" w:type="dxa"/>
          </w:tcPr>
          <w:p w14:paraId="56CCC601" w14:textId="77777777" w:rsidR="00ED6F9E" w:rsidRDefault="00ED6F9E">
            <w:pPr>
              <w:spacing w:before="60" w:after="60"/>
            </w:pPr>
          </w:p>
        </w:tc>
      </w:tr>
      <w:tr w:rsidR="00ED6F9E" w14:paraId="06BCC869" w14:textId="77777777">
        <w:tc>
          <w:tcPr>
            <w:tcW w:w="4841" w:type="dxa"/>
          </w:tcPr>
          <w:p w14:paraId="6DD9BA81" w14:textId="77777777" w:rsidR="00ED6F9E" w:rsidRPr="002146DB" w:rsidRDefault="00ED6F9E">
            <w:pPr>
              <w:spacing w:before="60" w:after="60"/>
              <w:rPr>
                <w:b/>
                <w:bCs/>
              </w:rPr>
            </w:pPr>
            <w:r w:rsidRPr="002146DB">
              <w:rPr>
                <w:b/>
                <w:bCs/>
              </w:rPr>
              <w:t xml:space="preserve">Customer phone </w:t>
            </w:r>
            <w:r>
              <w:rPr>
                <w:b/>
                <w:bCs/>
              </w:rPr>
              <w:t>or email address (please use preferred)</w:t>
            </w:r>
          </w:p>
        </w:tc>
        <w:tc>
          <w:tcPr>
            <w:tcW w:w="4537" w:type="dxa"/>
          </w:tcPr>
          <w:p w14:paraId="54D4E75D" w14:textId="77777777" w:rsidR="00ED6F9E" w:rsidRPr="0051114C" w:rsidRDefault="00ED6F9E">
            <w:pPr>
              <w:spacing w:before="60" w:after="60"/>
            </w:pPr>
          </w:p>
        </w:tc>
      </w:tr>
      <w:tr w:rsidR="00ED6F9E" w14:paraId="2B8C7842" w14:textId="77777777">
        <w:tc>
          <w:tcPr>
            <w:tcW w:w="4841" w:type="dxa"/>
          </w:tcPr>
          <w:p w14:paraId="13610DA8" w14:textId="77777777" w:rsidR="00ED6F9E" w:rsidRPr="002146DB" w:rsidRDefault="00ED6F9E">
            <w:pPr>
              <w:spacing w:before="60" w:after="60"/>
              <w:rPr>
                <w:b/>
                <w:bCs/>
              </w:rPr>
            </w:pPr>
            <w:r w:rsidRPr="002146DB">
              <w:rPr>
                <w:b/>
                <w:bCs/>
              </w:rPr>
              <w:t>System which</w:t>
            </w:r>
            <w:r>
              <w:rPr>
                <w:b/>
                <w:bCs/>
              </w:rPr>
              <w:t xml:space="preserve"> the s</w:t>
            </w:r>
            <w:r w:rsidRPr="002146DB">
              <w:rPr>
                <w:b/>
                <w:bCs/>
              </w:rPr>
              <w:t xml:space="preserve">olution </w:t>
            </w:r>
            <w:r>
              <w:rPr>
                <w:b/>
                <w:bCs/>
              </w:rPr>
              <w:t>r</w:t>
            </w:r>
            <w:r w:rsidRPr="002146DB">
              <w:rPr>
                <w:b/>
                <w:bCs/>
              </w:rPr>
              <w:t>eplaced</w:t>
            </w:r>
          </w:p>
        </w:tc>
        <w:tc>
          <w:tcPr>
            <w:tcW w:w="4537" w:type="dxa"/>
          </w:tcPr>
          <w:p w14:paraId="0D55B1A3" w14:textId="77777777" w:rsidR="00ED6F9E" w:rsidRDefault="00ED6F9E">
            <w:pPr>
              <w:spacing w:before="60" w:after="60"/>
            </w:pPr>
          </w:p>
        </w:tc>
      </w:tr>
      <w:tr w:rsidR="00ED6F9E" w:rsidRPr="002146DB" w14:paraId="3CE9AC6E" w14:textId="77777777">
        <w:tc>
          <w:tcPr>
            <w:tcW w:w="9378" w:type="dxa"/>
            <w:gridSpan w:val="2"/>
          </w:tcPr>
          <w:p w14:paraId="46EE3EBD" w14:textId="77777777" w:rsidR="00ED6F9E" w:rsidRPr="002146DB" w:rsidRDefault="00ED6F9E">
            <w:pPr>
              <w:spacing w:before="60" w:after="60"/>
              <w:rPr>
                <w:b/>
                <w:bCs/>
              </w:rPr>
            </w:pPr>
            <w:r w:rsidRPr="002146DB">
              <w:rPr>
                <w:b/>
                <w:bCs/>
              </w:rPr>
              <w:t xml:space="preserve">Describe </w:t>
            </w:r>
            <w:r>
              <w:rPr>
                <w:b/>
                <w:bCs/>
              </w:rPr>
              <w:t>the phasing approach, n</w:t>
            </w:r>
            <w:r w:rsidRPr="002146DB">
              <w:rPr>
                <w:b/>
                <w:bCs/>
              </w:rPr>
              <w:t>ature of</w:t>
            </w:r>
            <w:r>
              <w:rPr>
                <w:b/>
                <w:bCs/>
              </w:rPr>
              <w:t xml:space="preserve"> the</w:t>
            </w:r>
            <w:r w:rsidRPr="002146DB">
              <w:rPr>
                <w:b/>
                <w:bCs/>
              </w:rPr>
              <w:t xml:space="preserve"> </w:t>
            </w:r>
            <w:r>
              <w:rPr>
                <w:b/>
                <w:bCs/>
              </w:rPr>
              <w:t>p</w:t>
            </w:r>
            <w:r w:rsidRPr="002146DB">
              <w:rPr>
                <w:b/>
                <w:bCs/>
              </w:rPr>
              <w:t>roject</w:t>
            </w:r>
            <w:r>
              <w:rPr>
                <w:b/>
                <w:bCs/>
              </w:rPr>
              <w:t>, dates/timeline,</w:t>
            </w:r>
            <w:r w:rsidRPr="002146DB">
              <w:rPr>
                <w:b/>
                <w:bCs/>
              </w:rPr>
              <w:t xml:space="preserve"> and </w:t>
            </w:r>
            <w:r>
              <w:rPr>
                <w:b/>
                <w:bCs/>
              </w:rPr>
              <w:t>the s</w:t>
            </w:r>
            <w:r w:rsidRPr="002146DB">
              <w:rPr>
                <w:b/>
                <w:bCs/>
              </w:rPr>
              <w:t xml:space="preserve">ervices </w:t>
            </w:r>
            <w:r>
              <w:rPr>
                <w:b/>
                <w:bCs/>
              </w:rPr>
              <w:t>p</w:t>
            </w:r>
            <w:r w:rsidRPr="002146DB">
              <w:rPr>
                <w:b/>
                <w:bCs/>
              </w:rPr>
              <w:t xml:space="preserve">rovided to </w:t>
            </w:r>
            <w:r>
              <w:rPr>
                <w:b/>
                <w:bCs/>
              </w:rPr>
              <w:t>t</w:t>
            </w:r>
            <w:r w:rsidRPr="002146DB">
              <w:rPr>
                <w:b/>
                <w:bCs/>
              </w:rPr>
              <w:t xml:space="preserve">his </w:t>
            </w:r>
            <w:r>
              <w:rPr>
                <w:b/>
                <w:bCs/>
              </w:rPr>
              <w:t>c</w:t>
            </w:r>
            <w:r w:rsidRPr="002146DB">
              <w:rPr>
                <w:b/>
                <w:bCs/>
              </w:rPr>
              <w:t>lient:</w:t>
            </w:r>
          </w:p>
        </w:tc>
      </w:tr>
      <w:tr w:rsidR="00ED6F9E" w14:paraId="7B52B23A" w14:textId="77777777">
        <w:trPr>
          <w:trHeight w:val="2160"/>
        </w:trPr>
        <w:tc>
          <w:tcPr>
            <w:tcW w:w="9378" w:type="dxa"/>
            <w:gridSpan w:val="2"/>
          </w:tcPr>
          <w:p w14:paraId="6B88D4A5" w14:textId="77777777" w:rsidR="00ED6F9E" w:rsidRDefault="00ED6F9E">
            <w:pPr>
              <w:spacing w:before="60" w:after="60"/>
            </w:pPr>
          </w:p>
        </w:tc>
      </w:tr>
      <w:tr w:rsidR="00ED6F9E" w14:paraId="590C6462" w14:textId="77777777">
        <w:trPr>
          <w:trHeight w:val="458"/>
        </w:trPr>
        <w:tc>
          <w:tcPr>
            <w:tcW w:w="9378" w:type="dxa"/>
            <w:gridSpan w:val="2"/>
          </w:tcPr>
          <w:p w14:paraId="2E8C57AD" w14:textId="77777777" w:rsidR="00ED6F9E" w:rsidRDefault="00ED6F9E">
            <w:pPr>
              <w:spacing w:before="60" w:after="60"/>
            </w:pPr>
            <w:r>
              <w:rPr>
                <w:b/>
                <w:bCs/>
              </w:rPr>
              <w:t>Modules implemented, including versions:</w:t>
            </w:r>
          </w:p>
        </w:tc>
      </w:tr>
      <w:tr w:rsidR="00ED6F9E" w14:paraId="4B5C28AB" w14:textId="77777777">
        <w:trPr>
          <w:trHeight w:val="458"/>
        </w:trPr>
        <w:tc>
          <w:tcPr>
            <w:tcW w:w="9378" w:type="dxa"/>
            <w:gridSpan w:val="2"/>
          </w:tcPr>
          <w:p w14:paraId="4B73E9F4" w14:textId="77777777" w:rsidR="00ED6F9E" w:rsidRDefault="00ED6F9E">
            <w:pPr>
              <w:spacing w:before="60" w:after="60"/>
              <w:rPr>
                <w:b/>
                <w:bCs/>
              </w:rPr>
            </w:pPr>
          </w:p>
          <w:p w14:paraId="38E31420" w14:textId="77777777" w:rsidR="00ED6F9E" w:rsidRDefault="00ED6F9E">
            <w:pPr>
              <w:spacing w:before="60" w:after="60"/>
              <w:rPr>
                <w:b/>
                <w:bCs/>
              </w:rPr>
            </w:pPr>
          </w:p>
          <w:p w14:paraId="7A87EB55" w14:textId="77777777" w:rsidR="00ED6F9E" w:rsidRDefault="00ED6F9E">
            <w:pPr>
              <w:spacing w:before="60" w:after="60"/>
              <w:rPr>
                <w:b/>
                <w:bCs/>
              </w:rPr>
            </w:pPr>
          </w:p>
        </w:tc>
      </w:tr>
      <w:bookmarkEnd w:id="40"/>
    </w:tbl>
    <w:p w14:paraId="29910DA7" w14:textId="77777777" w:rsidR="00ED6F9E" w:rsidRDefault="00ED6F9E" w:rsidP="00ED6F9E">
      <w:pPr>
        <w:spacing w:before="0" w:after="0" w:line="240" w:lineRule="auto"/>
      </w:pPr>
    </w:p>
    <w:p w14:paraId="21053D07" w14:textId="77777777" w:rsidR="00FB78A9" w:rsidRPr="00B32286" w:rsidRDefault="00ED6F9E" w:rsidP="00ED6F9E">
      <w:pPr>
        <w:spacing w:before="0" w:after="0" w:line="240" w:lineRule="auto"/>
      </w:pPr>
      <w:r>
        <w:br w:type="page"/>
      </w:r>
    </w:p>
    <w:tbl>
      <w:tblPr>
        <w:tblW w:w="937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41"/>
        <w:gridCol w:w="4537"/>
      </w:tblGrid>
      <w:tr w:rsidR="00FB78A9" w14:paraId="43CAD0FF" w14:textId="77777777">
        <w:tc>
          <w:tcPr>
            <w:tcW w:w="4841" w:type="dxa"/>
          </w:tcPr>
          <w:p w14:paraId="6102FAB3" w14:textId="77777777" w:rsidR="00FB78A9" w:rsidRPr="002146DB" w:rsidRDefault="00FB78A9">
            <w:pPr>
              <w:spacing w:before="60" w:after="60"/>
              <w:rPr>
                <w:b/>
                <w:bCs/>
              </w:rPr>
            </w:pPr>
            <w:r w:rsidRPr="002146DB">
              <w:rPr>
                <w:b/>
                <w:bCs/>
              </w:rPr>
              <w:lastRenderedPageBreak/>
              <w:t>Vendor name:</w:t>
            </w:r>
          </w:p>
        </w:tc>
        <w:tc>
          <w:tcPr>
            <w:tcW w:w="4537" w:type="dxa"/>
          </w:tcPr>
          <w:p w14:paraId="4A5897F8" w14:textId="77777777" w:rsidR="00FB78A9" w:rsidRDefault="00FB78A9">
            <w:pPr>
              <w:spacing w:before="60" w:after="60"/>
            </w:pPr>
          </w:p>
        </w:tc>
      </w:tr>
      <w:tr w:rsidR="00FB78A9" w14:paraId="34D9088E" w14:textId="77777777">
        <w:tc>
          <w:tcPr>
            <w:tcW w:w="4841" w:type="dxa"/>
          </w:tcPr>
          <w:p w14:paraId="56C0A08D" w14:textId="77777777" w:rsidR="00FB78A9" w:rsidRPr="002146DB" w:rsidRDefault="00FB78A9">
            <w:pPr>
              <w:spacing w:before="60" w:after="60"/>
              <w:rPr>
                <w:b/>
                <w:bCs/>
              </w:rPr>
            </w:pPr>
            <w:r w:rsidRPr="002146DB">
              <w:rPr>
                <w:b/>
                <w:bCs/>
              </w:rPr>
              <w:t xml:space="preserve">Customer </w:t>
            </w:r>
            <w:r>
              <w:rPr>
                <w:b/>
                <w:bCs/>
              </w:rPr>
              <w:t>organization</w:t>
            </w:r>
            <w:r w:rsidRPr="002146DB">
              <w:rPr>
                <w:b/>
                <w:bCs/>
              </w:rPr>
              <w:t>:</w:t>
            </w:r>
          </w:p>
        </w:tc>
        <w:tc>
          <w:tcPr>
            <w:tcW w:w="4537" w:type="dxa"/>
          </w:tcPr>
          <w:p w14:paraId="36DC19DD" w14:textId="77777777" w:rsidR="00FB78A9" w:rsidRDefault="00FB78A9">
            <w:pPr>
              <w:spacing w:before="60" w:after="60"/>
            </w:pPr>
          </w:p>
        </w:tc>
      </w:tr>
      <w:tr w:rsidR="00FB78A9" w14:paraId="78DC60DA" w14:textId="77777777">
        <w:tc>
          <w:tcPr>
            <w:tcW w:w="4841" w:type="dxa"/>
          </w:tcPr>
          <w:p w14:paraId="0529FE31" w14:textId="77777777" w:rsidR="00FB78A9" w:rsidRPr="002146DB" w:rsidRDefault="00FB78A9">
            <w:pPr>
              <w:spacing w:before="60" w:after="60"/>
              <w:rPr>
                <w:b/>
                <w:bCs/>
              </w:rPr>
            </w:pPr>
            <w:r w:rsidRPr="002146DB">
              <w:rPr>
                <w:b/>
                <w:bCs/>
              </w:rPr>
              <w:t>Customer contact:</w:t>
            </w:r>
          </w:p>
        </w:tc>
        <w:tc>
          <w:tcPr>
            <w:tcW w:w="4537" w:type="dxa"/>
          </w:tcPr>
          <w:p w14:paraId="37093FAB" w14:textId="77777777" w:rsidR="00FB78A9" w:rsidRDefault="00FB78A9">
            <w:pPr>
              <w:spacing w:before="60" w:after="60"/>
            </w:pPr>
          </w:p>
        </w:tc>
      </w:tr>
      <w:tr w:rsidR="00FB78A9" w14:paraId="2D6346B1" w14:textId="77777777">
        <w:tc>
          <w:tcPr>
            <w:tcW w:w="4841" w:type="dxa"/>
          </w:tcPr>
          <w:p w14:paraId="397C9451" w14:textId="77777777" w:rsidR="00FB78A9" w:rsidRPr="002146DB" w:rsidRDefault="00FB78A9">
            <w:pPr>
              <w:spacing w:before="60" w:after="60"/>
              <w:rPr>
                <w:b/>
                <w:bCs/>
              </w:rPr>
            </w:pPr>
            <w:r w:rsidRPr="002146DB">
              <w:rPr>
                <w:b/>
                <w:bCs/>
              </w:rPr>
              <w:t xml:space="preserve">Customer phone </w:t>
            </w:r>
            <w:r>
              <w:rPr>
                <w:b/>
                <w:bCs/>
              </w:rPr>
              <w:t>or email address (please use preferred)</w:t>
            </w:r>
          </w:p>
        </w:tc>
        <w:tc>
          <w:tcPr>
            <w:tcW w:w="4537" w:type="dxa"/>
          </w:tcPr>
          <w:p w14:paraId="7B52AA7C" w14:textId="77777777" w:rsidR="00FB78A9" w:rsidRPr="0051114C" w:rsidRDefault="00FB78A9">
            <w:pPr>
              <w:spacing w:before="60" w:after="60"/>
            </w:pPr>
          </w:p>
        </w:tc>
      </w:tr>
      <w:tr w:rsidR="00FB78A9" w14:paraId="42B386D2" w14:textId="77777777">
        <w:tc>
          <w:tcPr>
            <w:tcW w:w="4841" w:type="dxa"/>
          </w:tcPr>
          <w:p w14:paraId="549BC0A7" w14:textId="77777777" w:rsidR="00FB78A9" w:rsidRPr="002146DB" w:rsidRDefault="00FB78A9">
            <w:pPr>
              <w:spacing w:before="60" w:after="60"/>
              <w:rPr>
                <w:b/>
                <w:bCs/>
              </w:rPr>
            </w:pPr>
            <w:r w:rsidRPr="002146DB">
              <w:rPr>
                <w:b/>
                <w:bCs/>
              </w:rPr>
              <w:t>System which</w:t>
            </w:r>
            <w:r>
              <w:rPr>
                <w:b/>
                <w:bCs/>
              </w:rPr>
              <w:t xml:space="preserve"> the s</w:t>
            </w:r>
            <w:r w:rsidRPr="002146DB">
              <w:rPr>
                <w:b/>
                <w:bCs/>
              </w:rPr>
              <w:t xml:space="preserve">olution </w:t>
            </w:r>
            <w:r>
              <w:rPr>
                <w:b/>
                <w:bCs/>
              </w:rPr>
              <w:t>r</w:t>
            </w:r>
            <w:r w:rsidRPr="002146DB">
              <w:rPr>
                <w:b/>
                <w:bCs/>
              </w:rPr>
              <w:t>eplaced</w:t>
            </w:r>
          </w:p>
        </w:tc>
        <w:tc>
          <w:tcPr>
            <w:tcW w:w="4537" w:type="dxa"/>
          </w:tcPr>
          <w:p w14:paraId="763AA407" w14:textId="77777777" w:rsidR="00FB78A9" w:rsidRDefault="00FB78A9">
            <w:pPr>
              <w:spacing w:before="60" w:after="60"/>
            </w:pPr>
          </w:p>
        </w:tc>
      </w:tr>
      <w:tr w:rsidR="00FB78A9" w:rsidRPr="002146DB" w14:paraId="70E3878A" w14:textId="77777777">
        <w:tc>
          <w:tcPr>
            <w:tcW w:w="9378" w:type="dxa"/>
            <w:gridSpan w:val="2"/>
          </w:tcPr>
          <w:p w14:paraId="7C47FDE0" w14:textId="77777777" w:rsidR="00FB78A9" w:rsidRPr="002146DB" w:rsidRDefault="00FB78A9">
            <w:pPr>
              <w:spacing w:before="60" w:after="60"/>
              <w:rPr>
                <w:b/>
                <w:bCs/>
              </w:rPr>
            </w:pPr>
            <w:r w:rsidRPr="002146DB">
              <w:rPr>
                <w:b/>
                <w:bCs/>
              </w:rPr>
              <w:t xml:space="preserve">Describe </w:t>
            </w:r>
            <w:r>
              <w:rPr>
                <w:b/>
                <w:bCs/>
              </w:rPr>
              <w:t>the phasing approach, n</w:t>
            </w:r>
            <w:r w:rsidRPr="002146DB">
              <w:rPr>
                <w:b/>
                <w:bCs/>
              </w:rPr>
              <w:t>ature of</w:t>
            </w:r>
            <w:r>
              <w:rPr>
                <w:b/>
                <w:bCs/>
              </w:rPr>
              <w:t xml:space="preserve"> the</w:t>
            </w:r>
            <w:r w:rsidRPr="002146DB">
              <w:rPr>
                <w:b/>
                <w:bCs/>
              </w:rPr>
              <w:t xml:space="preserve"> </w:t>
            </w:r>
            <w:r>
              <w:rPr>
                <w:b/>
                <w:bCs/>
              </w:rPr>
              <w:t>p</w:t>
            </w:r>
            <w:r w:rsidRPr="002146DB">
              <w:rPr>
                <w:b/>
                <w:bCs/>
              </w:rPr>
              <w:t>roject</w:t>
            </w:r>
            <w:r>
              <w:rPr>
                <w:b/>
                <w:bCs/>
              </w:rPr>
              <w:t>, dates/timeline,</w:t>
            </w:r>
            <w:r w:rsidRPr="002146DB">
              <w:rPr>
                <w:b/>
                <w:bCs/>
              </w:rPr>
              <w:t xml:space="preserve"> and </w:t>
            </w:r>
            <w:r>
              <w:rPr>
                <w:b/>
                <w:bCs/>
              </w:rPr>
              <w:t>the s</w:t>
            </w:r>
            <w:r w:rsidRPr="002146DB">
              <w:rPr>
                <w:b/>
                <w:bCs/>
              </w:rPr>
              <w:t xml:space="preserve">ervices </w:t>
            </w:r>
            <w:r>
              <w:rPr>
                <w:b/>
                <w:bCs/>
              </w:rPr>
              <w:t>p</w:t>
            </w:r>
            <w:r w:rsidRPr="002146DB">
              <w:rPr>
                <w:b/>
                <w:bCs/>
              </w:rPr>
              <w:t xml:space="preserve">rovided to </w:t>
            </w:r>
            <w:r>
              <w:rPr>
                <w:b/>
                <w:bCs/>
              </w:rPr>
              <w:t>t</w:t>
            </w:r>
            <w:r w:rsidRPr="002146DB">
              <w:rPr>
                <w:b/>
                <w:bCs/>
              </w:rPr>
              <w:t xml:space="preserve">his </w:t>
            </w:r>
            <w:r>
              <w:rPr>
                <w:b/>
                <w:bCs/>
              </w:rPr>
              <w:t>c</w:t>
            </w:r>
            <w:r w:rsidRPr="002146DB">
              <w:rPr>
                <w:b/>
                <w:bCs/>
              </w:rPr>
              <w:t>lient:</w:t>
            </w:r>
          </w:p>
        </w:tc>
      </w:tr>
      <w:tr w:rsidR="00FB78A9" w14:paraId="47F09E3D" w14:textId="77777777">
        <w:trPr>
          <w:trHeight w:val="2160"/>
        </w:trPr>
        <w:tc>
          <w:tcPr>
            <w:tcW w:w="9378" w:type="dxa"/>
            <w:gridSpan w:val="2"/>
          </w:tcPr>
          <w:p w14:paraId="63D39B10" w14:textId="77777777" w:rsidR="00FB78A9" w:rsidRDefault="00FB78A9">
            <w:pPr>
              <w:spacing w:before="60" w:after="60"/>
            </w:pPr>
          </w:p>
        </w:tc>
      </w:tr>
      <w:tr w:rsidR="00FB78A9" w14:paraId="35D4E241" w14:textId="77777777">
        <w:trPr>
          <w:trHeight w:val="458"/>
        </w:trPr>
        <w:tc>
          <w:tcPr>
            <w:tcW w:w="9378" w:type="dxa"/>
            <w:gridSpan w:val="2"/>
          </w:tcPr>
          <w:p w14:paraId="74F35370" w14:textId="77777777" w:rsidR="00FB78A9" w:rsidRDefault="00FB78A9">
            <w:pPr>
              <w:spacing w:before="60" w:after="60"/>
            </w:pPr>
            <w:r>
              <w:rPr>
                <w:b/>
                <w:bCs/>
              </w:rPr>
              <w:t>Modules implemented, including versions:</w:t>
            </w:r>
          </w:p>
        </w:tc>
      </w:tr>
      <w:tr w:rsidR="00FB78A9" w14:paraId="5B2416E2" w14:textId="77777777">
        <w:trPr>
          <w:trHeight w:val="458"/>
        </w:trPr>
        <w:tc>
          <w:tcPr>
            <w:tcW w:w="9378" w:type="dxa"/>
            <w:gridSpan w:val="2"/>
          </w:tcPr>
          <w:p w14:paraId="42F8A71D" w14:textId="77777777" w:rsidR="00FB78A9" w:rsidRDefault="00FB78A9">
            <w:pPr>
              <w:spacing w:before="60" w:after="60"/>
              <w:rPr>
                <w:b/>
                <w:bCs/>
              </w:rPr>
            </w:pPr>
          </w:p>
          <w:p w14:paraId="582FD2A9" w14:textId="77777777" w:rsidR="00FB78A9" w:rsidRDefault="00FB78A9">
            <w:pPr>
              <w:spacing w:before="60" w:after="60"/>
              <w:rPr>
                <w:b/>
                <w:bCs/>
              </w:rPr>
            </w:pPr>
          </w:p>
          <w:p w14:paraId="3DB1700A" w14:textId="77777777" w:rsidR="00FB78A9" w:rsidRDefault="00FB78A9">
            <w:pPr>
              <w:spacing w:before="60" w:after="60"/>
              <w:rPr>
                <w:b/>
                <w:bCs/>
              </w:rPr>
            </w:pPr>
          </w:p>
        </w:tc>
      </w:tr>
    </w:tbl>
    <w:p w14:paraId="318B262C" w14:textId="3027A25B" w:rsidR="00FB78A9" w:rsidRDefault="00FB78A9" w:rsidP="22CF604C">
      <w:pPr>
        <w:spacing w:before="0" w:after="0" w:line="240" w:lineRule="auto"/>
      </w:pPr>
    </w:p>
    <w:p w14:paraId="4E76DD27" w14:textId="77777777" w:rsidR="00FB78A9" w:rsidRDefault="00FB78A9" w:rsidP="00ED6F9E">
      <w:pPr>
        <w:spacing w:before="0" w:after="0" w:line="240" w:lineRule="auto"/>
      </w:pPr>
    </w:p>
    <w:p w14:paraId="49ACEA50" w14:textId="1B4A8278" w:rsidR="22CF604C" w:rsidRDefault="22CF604C" w:rsidP="22CF604C">
      <w:pPr>
        <w:spacing w:before="0" w:after="0" w:line="240" w:lineRule="auto"/>
      </w:pPr>
    </w:p>
    <w:p w14:paraId="20D785CD" w14:textId="3D5ED226" w:rsidR="22CF604C" w:rsidRDefault="22CF604C" w:rsidP="22CF604C">
      <w:pPr>
        <w:spacing w:before="0" w:after="0" w:line="240" w:lineRule="auto"/>
      </w:pPr>
    </w:p>
    <w:p w14:paraId="28C82E07" w14:textId="4F9660BC" w:rsidR="22CF604C" w:rsidRDefault="22CF604C" w:rsidP="22CF604C">
      <w:pPr>
        <w:spacing w:before="0" w:after="0" w:line="240" w:lineRule="auto"/>
      </w:pPr>
    </w:p>
    <w:p w14:paraId="06CF50CE" w14:textId="5E6B99BC" w:rsidR="22CF604C" w:rsidRDefault="22CF604C" w:rsidP="22CF604C">
      <w:pPr>
        <w:spacing w:before="0" w:after="0" w:line="240" w:lineRule="auto"/>
      </w:pPr>
    </w:p>
    <w:p w14:paraId="33B74B33" w14:textId="795177D0" w:rsidR="22CF604C" w:rsidRDefault="22CF604C" w:rsidP="22CF604C">
      <w:pPr>
        <w:spacing w:before="0" w:after="0" w:line="240" w:lineRule="auto"/>
      </w:pPr>
    </w:p>
    <w:p w14:paraId="7B89F6B2" w14:textId="00E64C84" w:rsidR="22CF604C" w:rsidRDefault="22CF604C" w:rsidP="22CF604C">
      <w:pPr>
        <w:spacing w:before="0" w:after="0" w:line="240" w:lineRule="auto"/>
      </w:pPr>
    </w:p>
    <w:p w14:paraId="0B6325F5" w14:textId="69A6C0E4" w:rsidR="22CF604C" w:rsidRDefault="22CF604C" w:rsidP="22CF604C">
      <w:pPr>
        <w:spacing w:before="0" w:after="0" w:line="240" w:lineRule="auto"/>
      </w:pPr>
    </w:p>
    <w:p w14:paraId="2FA9BC8A" w14:textId="74A9A80D" w:rsidR="22CF604C" w:rsidRDefault="22CF604C" w:rsidP="22CF604C">
      <w:pPr>
        <w:spacing w:before="0" w:after="0" w:line="240" w:lineRule="auto"/>
      </w:pPr>
    </w:p>
    <w:p w14:paraId="0647330B" w14:textId="385B6E94" w:rsidR="22CF604C" w:rsidRDefault="22CF604C" w:rsidP="22CF604C">
      <w:pPr>
        <w:spacing w:before="0" w:after="0" w:line="240" w:lineRule="auto"/>
      </w:pPr>
    </w:p>
    <w:p w14:paraId="35E51425" w14:textId="58800744" w:rsidR="22CF604C" w:rsidRDefault="22CF604C" w:rsidP="22CF604C">
      <w:pPr>
        <w:spacing w:before="0" w:after="0" w:line="240" w:lineRule="auto"/>
      </w:pPr>
    </w:p>
    <w:p w14:paraId="7D3F6ACD" w14:textId="705318D4" w:rsidR="22CF604C" w:rsidRDefault="22CF604C" w:rsidP="22CF604C">
      <w:pPr>
        <w:spacing w:before="0" w:after="0" w:line="240" w:lineRule="auto"/>
      </w:pPr>
    </w:p>
    <w:p w14:paraId="6ADB274E" w14:textId="05D45302" w:rsidR="22CF604C" w:rsidRDefault="22CF604C" w:rsidP="22CF604C">
      <w:pPr>
        <w:spacing w:before="0" w:after="0" w:line="240" w:lineRule="auto"/>
      </w:pPr>
    </w:p>
    <w:p w14:paraId="57269911" w14:textId="142A6545" w:rsidR="22CF604C" w:rsidRDefault="22CF604C" w:rsidP="22CF604C">
      <w:pPr>
        <w:spacing w:before="0" w:after="0" w:line="240" w:lineRule="auto"/>
      </w:pPr>
    </w:p>
    <w:p w14:paraId="0DEF7BBD" w14:textId="2AD3B295" w:rsidR="22CF604C" w:rsidRDefault="22CF604C" w:rsidP="22CF604C">
      <w:pPr>
        <w:spacing w:before="0" w:after="0" w:line="240" w:lineRule="auto"/>
      </w:pPr>
    </w:p>
    <w:p w14:paraId="45D09FA5" w14:textId="2F8FCB81" w:rsidR="22CF604C" w:rsidRDefault="22CF604C" w:rsidP="22CF604C">
      <w:pPr>
        <w:spacing w:before="0" w:after="0" w:line="240" w:lineRule="auto"/>
      </w:pPr>
    </w:p>
    <w:p w14:paraId="650E3627" w14:textId="60D93C16" w:rsidR="22CF604C" w:rsidRDefault="22CF604C" w:rsidP="22CF604C">
      <w:pPr>
        <w:spacing w:before="0" w:after="0" w:line="240" w:lineRule="auto"/>
      </w:pPr>
    </w:p>
    <w:p w14:paraId="54013103" w14:textId="5E483348" w:rsidR="22CF604C" w:rsidRDefault="22CF604C" w:rsidP="22CF604C">
      <w:pPr>
        <w:spacing w:before="0" w:after="0" w:line="240" w:lineRule="auto"/>
      </w:pPr>
    </w:p>
    <w:p w14:paraId="47A641C2" w14:textId="3C4231AC" w:rsidR="22CF604C" w:rsidRDefault="22CF604C" w:rsidP="22CF604C">
      <w:pPr>
        <w:spacing w:before="0" w:after="0" w:line="240" w:lineRule="auto"/>
      </w:pPr>
    </w:p>
    <w:p w14:paraId="0BB526D7" w14:textId="2C2BA85C" w:rsidR="22CF604C" w:rsidRDefault="22CF604C" w:rsidP="22CF604C">
      <w:pPr>
        <w:spacing w:before="0" w:after="0" w:line="240" w:lineRule="auto"/>
      </w:pPr>
    </w:p>
    <w:tbl>
      <w:tblPr>
        <w:tblW w:w="937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41"/>
        <w:gridCol w:w="4537"/>
      </w:tblGrid>
      <w:tr w:rsidR="00FB78A9" w14:paraId="7D6C5E46" w14:textId="77777777" w:rsidTr="22CF604C">
        <w:tc>
          <w:tcPr>
            <w:tcW w:w="4841" w:type="dxa"/>
          </w:tcPr>
          <w:p w14:paraId="0E5F0743" w14:textId="77777777" w:rsidR="00FB78A9" w:rsidRPr="002146DB" w:rsidRDefault="00FB78A9">
            <w:pPr>
              <w:spacing w:before="60" w:after="60"/>
              <w:rPr>
                <w:b/>
                <w:bCs/>
              </w:rPr>
            </w:pPr>
            <w:r w:rsidRPr="002146DB">
              <w:rPr>
                <w:b/>
                <w:bCs/>
              </w:rPr>
              <w:lastRenderedPageBreak/>
              <w:t>Vendor name:</w:t>
            </w:r>
          </w:p>
        </w:tc>
        <w:tc>
          <w:tcPr>
            <w:tcW w:w="4537" w:type="dxa"/>
          </w:tcPr>
          <w:p w14:paraId="6EA65088" w14:textId="77777777" w:rsidR="00FB78A9" w:rsidRDefault="00FB78A9">
            <w:pPr>
              <w:spacing w:before="60" w:after="60"/>
            </w:pPr>
          </w:p>
        </w:tc>
      </w:tr>
      <w:tr w:rsidR="00FB78A9" w14:paraId="1101C919" w14:textId="77777777" w:rsidTr="22CF604C">
        <w:tc>
          <w:tcPr>
            <w:tcW w:w="4841" w:type="dxa"/>
          </w:tcPr>
          <w:p w14:paraId="4169A0C9" w14:textId="77777777" w:rsidR="00FB78A9" w:rsidRPr="002146DB" w:rsidRDefault="00FB78A9">
            <w:pPr>
              <w:spacing w:before="60" w:after="60"/>
              <w:rPr>
                <w:b/>
                <w:bCs/>
              </w:rPr>
            </w:pPr>
            <w:r w:rsidRPr="002146DB">
              <w:rPr>
                <w:b/>
                <w:bCs/>
              </w:rPr>
              <w:t xml:space="preserve">Customer </w:t>
            </w:r>
            <w:r>
              <w:rPr>
                <w:b/>
                <w:bCs/>
              </w:rPr>
              <w:t>organization</w:t>
            </w:r>
            <w:r w:rsidRPr="002146DB">
              <w:rPr>
                <w:b/>
                <w:bCs/>
              </w:rPr>
              <w:t>:</w:t>
            </w:r>
          </w:p>
        </w:tc>
        <w:tc>
          <w:tcPr>
            <w:tcW w:w="4537" w:type="dxa"/>
          </w:tcPr>
          <w:p w14:paraId="0C4A1484" w14:textId="77777777" w:rsidR="00FB78A9" w:rsidRDefault="00FB78A9">
            <w:pPr>
              <w:spacing w:before="60" w:after="60"/>
            </w:pPr>
          </w:p>
        </w:tc>
      </w:tr>
      <w:tr w:rsidR="00FB78A9" w14:paraId="21E252E8" w14:textId="77777777" w:rsidTr="22CF604C">
        <w:tc>
          <w:tcPr>
            <w:tcW w:w="4841" w:type="dxa"/>
          </w:tcPr>
          <w:p w14:paraId="0C8C7FF4" w14:textId="77777777" w:rsidR="00FB78A9" w:rsidRPr="002146DB" w:rsidRDefault="00FB78A9">
            <w:pPr>
              <w:spacing w:before="60" w:after="60"/>
              <w:rPr>
                <w:b/>
                <w:bCs/>
              </w:rPr>
            </w:pPr>
            <w:r w:rsidRPr="002146DB">
              <w:rPr>
                <w:b/>
                <w:bCs/>
              </w:rPr>
              <w:t>Customer contact:</w:t>
            </w:r>
          </w:p>
        </w:tc>
        <w:tc>
          <w:tcPr>
            <w:tcW w:w="4537" w:type="dxa"/>
          </w:tcPr>
          <w:p w14:paraId="05156C24" w14:textId="77777777" w:rsidR="00FB78A9" w:rsidRDefault="00FB78A9">
            <w:pPr>
              <w:spacing w:before="60" w:after="60"/>
            </w:pPr>
          </w:p>
        </w:tc>
      </w:tr>
      <w:tr w:rsidR="00FB78A9" w14:paraId="6222EDEA" w14:textId="77777777" w:rsidTr="22CF604C">
        <w:tc>
          <w:tcPr>
            <w:tcW w:w="4841" w:type="dxa"/>
          </w:tcPr>
          <w:p w14:paraId="0293601B" w14:textId="77777777" w:rsidR="00FB78A9" w:rsidRPr="002146DB" w:rsidRDefault="00FB78A9">
            <w:pPr>
              <w:spacing w:before="60" w:after="60"/>
              <w:rPr>
                <w:b/>
                <w:bCs/>
              </w:rPr>
            </w:pPr>
            <w:r w:rsidRPr="002146DB">
              <w:rPr>
                <w:b/>
                <w:bCs/>
              </w:rPr>
              <w:t xml:space="preserve">Customer phone </w:t>
            </w:r>
            <w:r>
              <w:rPr>
                <w:b/>
                <w:bCs/>
              </w:rPr>
              <w:t>or email address (please use preferred)</w:t>
            </w:r>
          </w:p>
        </w:tc>
        <w:tc>
          <w:tcPr>
            <w:tcW w:w="4537" w:type="dxa"/>
          </w:tcPr>
          <w:p w14:paraId="6ADAACC5" w14:textId="77777777" w:rsidR="00FB78A9" w:rsidRPr="0051114C" w:rsidRDefault="00FB78A9">
            <w:pPr>
              <w:spacing w:before="60" w:after="60"/>
            </w:pPr>
          </w:p>
        </w:tc>
      </w:tr>
      <w:tr w:rsidR="00FB78A9" w14:paraId="0E558D0B" w14:textId="77777777" w:rsidTr="22CF604C">
        <w:tc>
          <w:tcPr>
            <w:tcW w:w="4841" w:type="dxa"/>
          </w:tcPr>
          <w:p w14:paraId="710E0D96" w14:textId="77777777" w:rsidR="00FB78A9" w:rsidRPr="002146DB" w:rsidRDefault="00FB78A9">
            <w:pPr>
              <w:spacing w:before="60" w:after="60"/>
              <w:rPr>
                <w:b/>
                <w:bCs/>
              </w:rPr>
            </w:pPr>
            <w:r w:rsidRPr="002146DB">
              <w:rPr>
                <w:b/>
                <w:bCs/>
              </w:rPr>
              <w:t>System which</w:t>
            </w:r>
            <w:r>
              <w:rPr>
                <w:b/>
                <w:bCs/>
              </w:rPr>
              <w:t xml:space="preserve"> the s</w:t>
            </w:r>
            <w:r w:rsidRPr="002146DB">
              <w:rPr>
                <w:b/>
                <w:bCs/>
              </w:rPr>
              <w:t xml:space="preserve">olution </w:t>
            </w:r>
            <w:r>
              <w:rPr>
                <w:b/>
                <w:bCs/>
              </w:rPr>
              <w:t>r</w:t>
            </w:r>
            <w:r w:rsidRPr="002146DB">
              <w:rPr>
                <w:b/>
                <w:bCs/>
              </w:rPr>
              <w:t>eplaced</w:t>
            </w:r>
          </w:p>
        </w:tc>
        <w:tc>
          <w:tcPr>
            <w:tcW w:w="4537" w:type="dxa"/>
          </w:tcPr>
          <w:p w14:paraId="432C1CB1" w14:textId="77777777" w:rsidR="00FB78A9" w:rsidRDefault="00FB78A9">
            <w:pPr>
              <w:spacing w:before="60" w:after="60"/>
            </w:pPr>
          </w:p>
        </w:tc>
      </w:tr>
      <w:tr w:rsidR="00FB78A9" w:rsidRPr="002146DB" w14:paraId="2D9F1FD4" w14:textId="77777777" w:rsidTr="22CF604C">
        <w:tc>
          <w:tcPr>
            <w:tcW w:w="9378" w:type="dxa"/>
            <w:gridSpan w:val="2"/>
          </w:tcPr>
          <w:p w14:paraId="03109134" w14:textId="77777777" w:rsidR="00FB78A9" w:rsidRPr="002146DB" w:rsidRDefault="00FB78A9">
            <w:pPr>
              <w:spacing w:before="60" w:after="60"/>
              <w:rPr>
                <w:b/>
                <w:bCs/>
              </w:rPr>
            </w:pPr>
            <w:r w:rsidRPr="002146DB">
              <w:rPr>
                <w:b/>
                <w:bCs/>
              </w:rPr>
              <w:t xml:space="preserve">Describe </w:t>
            </w:r>
            <w:r>
              <w:rPr>
                <w:b/>
                <w:bCs/>
              </w:rPr>
              <w:t>the phasing approach, n</w:t>
            </w:r>
            <w:r w:rsidRPr="002146DB">
              <w:rPr>
                <w:b/>
                <w:bCs/>
              </w:rPr>
              <w:t>ature of</w:t>
            </w:r>
            <w:r>
              <w:rPr>
                <w:b/>
                <w:bCs/>
              </w:rPr>
              <w:t xml:space="preserve"> the</w:t>
            </w:r>
            <w:r w:rsidRPr="002146DB">
              <w:rPr>
                <w:b/>
                <w:bCs/>
              </w:rPr>
              <w:t xml:space="preserve"> </w:t>
            </w:r>
            <w:r>
              <w:rPr>
                <w:b/>
                <w:bCs/>
              </w:rPr>
              <w:t>p</w:t>
            </w:r>
            <w:r w:rsidRPr="002146DB">
              <w:rPr>
                <w:b/>
                <w:bCs/>
              </w:rPr>
              <w:t>roject</w:t>
            </w:r>
            <w:r>
              <w:rPr>
                <w:b/>
                <w:bCs/>
              </w:rPr>
              <w:t>, dates/timeline,</w:t>
            </w:r>
            <w:r w:rsidRPr="002146DB">
              <w:rPr>
                <w:b/>
                <w:bCs/>
              </w:rPr>
              <w:t xml:space="preserve"> and </w:t>
            </w:r>
            <w:r>
              <w:rPr>
                <w:b/>
                <w:bCs/>
              </w:rPr>
              <w:t>the s</w:t>
            </w:r>
            <w:r w:rsidRPr="002146DB">
              <w:rPr>
                <w:b/>
                <w:bCs/>
              </w:rPr>
              <w:t xml:space="preserve">ervices </w:t>
            </w:r>
            <w:r>
              <w:rPr>
                <w:b/>
                <w:bCs/>
              </w:rPr>
              <w:t>p</w:t>
            </w:r>
            <w:r w:rsidRPr="002146DB">
              <w:rPr>
                <w:b/>
                <w:bCs/>
              </w:rPr>
              <w:t xml:space="preserve">rovided to </w:t>
            </w:r>
            <w:r>
              <w:rPr>
                <w:b/>
                <w:bCs/>
              </w:rPr>
              <w:t>t</w:t>
            </w:r>
            <w:r w:rsidRPr="002146DB">
              <w:rPr>
                <w:b/>
                <w:bCs/>
              </w:rPr>
              <w:t xml:space="preserve">his </w:t>
            </w:r>
            <w:r>
              <w:rPr>
                <w:b/>
                <w:bCs/>
              </w:rPr>
              <w:t>c</w:t>
            </w:r>
            <w:r w:rsidRPr="002146DB">
              <w:rPr>
                <w:b/>
                <w:bCs/>
              </w:rPr>
              <w:t>lient:</w:t>
            </w:r>
          </w:p>
        </w:tc>
      </w:tr>
      <w:tr w:rsidR="00FB78A9" w14:paraId="05986386" w14:textId="77777777" w:rsidTr="22CF604C">
        <w:trPr>
          <w:trHeight w:val="1965"/>
        </w:trPr>
        <w:tc>
          <w:tcPr>
            <w:tcW w:w="9378" w:type="dxa"/>
            <w:gridSpan w:val="2"/>
          </w:tcPr>
          <w:p w14:paraId="4C94DABD" w14:textId="77777777" w:rsidR="00FB78A9" w:rsidRDefault="00FB78A9">
            <w:pPr>
              <w:spacing w:before="60" w:after="60"/>
            </w:pPr>
          </w:p>
        </w:tc>
      </w:tr>
      <w:tr w:rsidR="00FB78A9" w14:paraId="1628F60D" w14:textId="77777777" w:rsidTr="22CF604C">
        <w:trPr>
          <w:trHeight w:val="458"/>
        </w:trPr>
        <w:tc>
          <w:tcPr>
            <w:tcW w:w="9378" w:type="dxa"/>
            <w:gridSpan w:val="2"/>
          </w:tcPr>
          <w:p w14:paraId="422EBD82" w14:textId="77777777" w:rsidR="00FB78A9" w:rsidRDefault="00FB78A9">
            <w:pPr>
              <w:spacing w:before="60" w:after="60"/>
            </w:pPr>
            <w:r>
              <w:rPr>
                <w:b/>
                <w:bCs/>
              </w:rPr>
              <w:t>Modules implemented, including versions:</w:t>
            </w:r>
          </w:p>
        </w:tc>
      </w:tr>
      <w:tr w:rsidR="00FB78A9" w14:paraId="536A8D18" w14:textId="77777777" w:rsidTr="22CF604C">
        <w:trPr>
          <w:trHeight w:val="1020"/>
        </w:trPr>
        <w:tc>
          <w:tcPr>
            <w:tcW w:w="9378" w:type="dxa"/>
            <w:gridSpan w:val="2"/>
          </w:tcPr>
          <w:p w14:paraId="3C7411B0" w14:textId="77777777" w:rsidR="00FB78A9" w:rsidRDefault="00FB78A9">
            <w:pPr>
              <w:spacing w:before="60" w:after="60"/>
              <w:rPr>
                <w:b/>
                <w:bCs/>
              </w:rPr>
            </w:pPr>
          </w:p>
          <w:p w14:paraId="4BD752EC" w14:textId="77777777" w:rsidR="00FB78A9" w:rsidRDefault="00FB78A9">
            <w:pPr>
              <w:spacing w:before="60" w:after="60"/>
              <w:rPr>
                <w:b/>
                <w:bCs/>
              </w:rPr>
            </w:pPr>
          </w:p>
          <w:p w14:paraId="1E94F43D" w14:textId="77777777" w:rsidR="00FB78A9" w:rsidRDefault="00FB78A9">
            <w:pPr>
              <w:spacing w:before="60" w:after="60"/>
              <w:rPr>
                <w:b/>
                <w:bCs/>
              </w:rPr>
            </w:pPr>
          </w:p>
        </w:tc>
      </w:tr>
    </w:tbl>
    <w:p w14:paraId="09A15C4F" w14:textId="77777777" w:rsidR="00FB78A9" w:rsidRPr="00B32286" w:rsidRDefault="00FB78A9" w:rsidP="00ED6F9E">
      <w:pPr>
        <w:spacing w:before="0" w:after="0" w:line="240" w:lineRule="auto"/>
      </w:pPr>
    </w:p>
    <w:p w14:paraId="3EE172DA" w14:textId="77777777" w:rsidR="00ED6F9E" w:rsidRDefault="00ED6F9E" w:rsidP="00ED6F9E"/>
    <w:p w14:paraId="69FFE332" w14:textId="77777777" w:rsidR="00ED6F9E" w:rsidRDefault="00ED6F9E" w:rsidP="00ED6F9E">
      <w:pPr>
        <w:pStyle w:val="Heading1"/>
      </w:pPr>
      <w:bookmarkStart w:id="41" w:name="_Toc205985573"/>
      <w:bookmarkStart w:id="42" w:name="_Toc1892218258"/>
      <w:r>
        <w:lastRenderedPageBreak/>
        <w:t>Required Forms and Attachments</w:t>
      </w:r>
      <w:bookmarkEnd w:id="41"/>
      <w:bookmarkEnd w:id="42"/>
    </w:p>
    <w:p w14:paraId="18BBD261" w14:textId="77777777" w:rsidR="00ED6F9E" w:rsidRDefault="00ED6F9E" w:rsidP="00ED6F9E">
      <w:pPr>
        <w:jc w:val="both"/>
      </w:pPr>
      <w:r w:rsidRPr="000F0B92">
        <w:t xml:space="preserve">This section contains various forms </w:t>
      </w:r>
      <w:r>
        <w:t xml:space="preserve">for submission </w:t>
      </w:r>
      <w:r w:rsidRPr="000F0B92">
        <w:t xml:space="preserve">with the </w:t>
      </w:r>
      <w:r>
        <w:t>vendor</w:t>
      </w:r>
      <w:r w:rsidRPr="000F0B92">
        <w:t xml:space="preserve">’s </w:t>
      </w:r>
      <w:r>
        <w:t>submission</w:t>
      </w:r>
      <w:r w:rsidRPr="000F0B92">
        <w:t xml:space="preserve">. The intent of providing such forms is to ensure comparability between </w:t>
      </w:r>
      <w:r>
        <w:t>submission</w:t>
      </w:r>
      <w:r w:rsidRPr="000F0B92">
        <w:t>s. Included in this section are the following forms:</w:t>
      </w:r>
    </w:p>
    <w:p w14:paraId="78828536" w14:textId="77777777" w:rsidR="00ED6F9E" w:rsidRPr="004C2549" w:rsidRDefault="00ED6F9E" w:rsidP="007D2CD6">
      <w:pPr>
        <w:pStyle w:val="ListBullet"/>
        <w:numPr>
          <w:ilvl w:val="0"/>
          <w:numId w:val="14"/>
        </w:numPr>
        <w:spacing w:before="0" w:after="100" w:afterAutospacing="1"/>
        <w:rPr>
          <w:b w:val="0"/>
          <w:bCs w:val="0"/>
        </w:rPr>
      </w:pPr>
      <w:r>
        <w:t>Submission</w:t>
      </w:r>
      <w:r w:rsidRPr="004C2549">
        <w:t xml:space="preserve"> Signature Form</w:t>
      </w:r>
    </w:p>
    <w:p w14:paraId="423D6EBD" w14:textId="415783E1" w:rsidR="00ED6F9E" w:rsidRPr="004C2549" w:rsidRDefault="00ED6F9E" w:rsidP="007D2CD6">
      <w:pPr>
        <w:pStyle w:val="ListBullet"/>
        <w:numPr>
          <w:ilvl w:val="0"/>
          <w:numId w:val="14"/>
        </w:numPr>
        <w:spacing w:before="0" w:after="100" w:afterAutospacing="1"/>
        <w:rPr>
          <w:b w:val="0"/>
          <w:bCs w:val="0"/>
        </w:rPr>
      </w:pPr>
      <w:r w:rsidRPr="004C2549">
        <w:t>Non-Collusion Affidavit</w:t>
      </w:r>
    </w:p>
    <w:p w14:paraId="49CE27E5" w14:textId="368446AF" w:rsidR="00ED6F9E" w:rsidRPr="004C2549" w:rsidRDefault="00055197" w:rsidP="007D2CD6">
      <w:pPr>
        <w:pStyle w:val="ListBullet"/>
        <w:numPr>
          <w:ilvl w:val="0"/>
          <w:numId w:val="14"/>
        </w:numPr>
        <w:spacing w:before="0" w:after="100" w:afterAutospacing="1"/>
        <w:rPr>
          <w:b w:val="0"/>
          <w:bCs w:val="0"/>
        </w:rPr>
      </w:pPr>
      <w:r>
        <w:t>Addenda</w:t>
      </w:r>
    </w:p>
    <w:p w14:paraId="04DD50DD" w14:textId="556B35FD" w:rsidR="00ED6F9E" w:rsidRDefault="00ED6F9E" w:rsidP="008520C9">
      <w:pPr>
        <w:pStyle w:val="Heading2"/>
        <w:jc w:val="left"/>
      </w:pPr>
      <w:bookmarkStart w:id="43" w:name="_Toc205985574"/>
      <w:bookmarkStart w:id="44" w:name="_Toc439829967"/>
      <w:r>
        <w:t>Submission Signature Form</w:t>
      </w:r>
      <w:bookmarkEnd w:id="43"/>
      <w:bookmarkEnd w:id="44"/>
    </w:p>
    <w:p w14:paraId="3973EB81" w14:textId="77777777" w:rsidR="00ED6F9E" w:rsidRDefault="00ED6F9E" w:rsidP="00ED6F9E">
      <w:pPr>
        <w:pStyle w:val="BodyText"/>
        <w:spacing w:after="120"/>
      </w:pPr>
      <w:r>
        <w:t>The undersigned, as authorized submission responder, declares that he/she has carefully examined all the items of the Specifications and Instructions herein that he/she fully understands and accepts the requirements of the same, and he/she agrees to furnish the specified items and will accept, in full payment therefore, the amount specified below. The submission responder will identify below its business entity as an individual, DBA, partnership, or corporation (foreign or domestic), and will indicate the official title of the person(s) executing this submission.</w:t>
      </w:r>
    </w:p>
    <w:p w14:paraId="2F1E76B3" w14:textId="77777777" w:rsidR="00ED6F9E" w:rsidRDefault="00ED6F9E" w:rsidP="00ED6F9E">
      <w:pPr>
        <w:pStyle w:val="BodyText"/>
        <w:spacing w:after="120"/>
      </w:pPr>
      <w:r>
        <w:t>Submissions shall include installation services, and the successful respondent shall obtain all required permits and pay the fees required.</w:t>
      </w:r>
    </w:p>
    <w:p w14:paraId="3EBC8BC4" w14:textId="77777777" w:rsidR="00ED6F9E" w:rsidRDefault="00ED6F9E" w:rsidP="007D2CD6">
      <w:pPr>
        <w:pStyle w:val="BodyText"/>
        <w:numPr>
          <w:ilvl w:val="0"/>
          <w:numId w:val="15"/>
        </w:numPr>
        <w:spacing w:after="120"/>
      </w:pPr>
      <w:r>
        <w:t>State payment terms:</w:t>
      </w:r>
      <w:r>
        <w:tab/>
      </w:r>
      <w:r>
        <w:tab/>
      </w:r>
    </w:p>
    <w:p w14:paraId="624AB6C4" w14:textId="77777777" w:rsidR="00ED6F9E" w:rsidRDefault="00ED6F9E" w:rsidP="007D2CD6">
      <w:pPr>
        <w:pStyle w:val="BodyText"/>
        <w:numPr>
          <w:ilvl w:val="0"/>
          <w:numId w:val="15"/>
        </w:numPr>
        <w:spacing w:after="120"/>
      </w:pPr>
      <w:r>
        <w:t>State term submission is held firm for:</w:t>
      </w:r>
      <w:r>
        <w:tab/>
      </w:r>
    </w:p>
    <w:p w14:paraId="1E6B185F" w14:textId="77777777" w:rsidR="00ED6F9E" w:rsidRDefault="00ED6F9E" w:rsidP="00ED6F9E">
      <w:pPr>
        <w:spacing w:before="0" w:after="0" w:line="240" w:lineRule="auto"/>
      </w:pPr>
      <w:r>
        <w:br w:type="page"/>
      </w:r>
    </w:p>
    <w:p w14:paraId="0D92AF69" w14:textId="0D03104B" w:rsidR="00ED6F9E" w:rsidRDefault="00ED6F9E" w:rsidP="008520C9">
      <w:pPr>
        <w:pStyle w:val="Heading2"/>
        <w:jc w:val="left"/>
      </w:pPr>
      <w:bookmarkStart w:id="45" w:name="_Toc205985575"/>
      <w:bookmarkStart w:id="46" w:name="_Toc1038148607"/>
      <w:r>
        <w:lastRenderedPageBreak/>
        <w:t>Non-Collusion Affidavit</w:t>
      </w:r>
      <w:bookmarkEnd w:id="45"/>
      <w:bookmarkEnd w:id="46"/>
    </w:p>
    <w:p w14:paraId="4F5FF9C7" w14:textId="77777777" w:rsidR="00ED6F9E" w:rsidRDefault="00ED6F9E" w:rsidP="00ED6F9E">
      <w:r>
        <w:t>THE AFFIDAVIT SET FORTH BELOW MUST BE EXECUTED ON BEHALF OF THE VENDOR AND FURNISHED WITH EVERY SUBMISSION</w:t>
      </w:r>
    </w:p>
    <w:p w14:paraId="2FFE2EB2" w14:textId="77777777" w:rsidR="00ED6F9E" w:rsidRDefault="00ED6F9E" w:rsidP="00ED6F9E">
      <w:r>
        <w:t>NON-COLLUSION AFFIDAVIT</w:t>
      </w:r>
    </w:p>
    <w:p w14:paraId="45522F9E" w14:textId="3C6B478A" w:rsidR="00ED6F9E" w:rsidRDefault="00597C66" w:rsidP="00ED6F9E">
      <w:pPr>
        <w:spacing w:before="0" w:after="0"/>
      </w:pPr>
      <w:r>
        <w:t>STATE OF</w:t>
      </w:r>
      <w:r w:rsidR="00ED6F9E">
        <w:t>: ___________________</w:t>
      </w:r>
    </w:p>
    <w:p w14:paraId="7CF988C7" w14:textId="3BB21892" w:rsidR="00ED6F9E" w:rsidRDefault="00597C66" w:rsidP="00ED6F9E">
      <w:pPr>
        <w:spacing w:before="0" w:after="0"/>
      </w:pPr>
      <w:r>
        <w:t>DISTRICT</w:t>
      </w:r>
      <w:r w:rsidR="00ED6F9E">
        <w:t xml:space="preserve"> OF: ________________</w:t>
      </w:r>
    </w:p>
    <w:p w14:paraId="0C0125F8" w14:textId="77777777" w:rsidR="00ED6F9E" w:rsidRDefault="00ED6F9E" w:rsidP="00ED6F9E">
      <w:pPr>
        <w:spacing w:before="0" w:after="0"/>
      </w:pPr>
      <w:r>
        <w:t>TAX ID NUMBER: _________________</w:t>
      </w:r>
    </w:p>
    <w:p w14:paraId="231A4F52" w14:textId="77777777" w:rsidR="00ED6F9E" w:rsidRDefault="00ED6F9E" w:rsidP="00ED6F9E">
      <w:pPr>
        <w:spacing w:before="0" w:after="0"/>
      </w:pPr>
      <w:r>
        <w:t>____________, being duly sworn, deposes and says he/she is the ______________ (Name) (Title)</w:t>
      </w:r>
    </w:p>
    <w:p w14:paraId="4361C76B" w14:textId="77777777" w:rsidR="00ED6F9E" w:rsidRDefault="00ED6F9E" w:rsidP="00ED6F9E">
      <w:pPr>
        <w:spacing w:before="0" w:after="0"/>
      </w:pPr>
      <w:r>
        <w:t xml:space="preserve">Of _____________________________________________ the submission responder that has </w:t>
      </w:r>
      <w:r>
        <w:tab/>
      </w:r>
      <w:r>
        <w:tab/>
      </w:r>
      <w:r>
        <w:tab/>
      </w:r>
      <w:r>
        <w:tab/>
      </w:r>
      <w:r>
        <w:tab/>
        <w:t>(Company)</w:t>
      </w:r>
    </w:p>
    <w:p w14:paraId="192C2A6A" w14:textId="0E006BAA" w:rsidR="00ED6F9E" w:rsidRDefault="00ED6F9E" w:rsidP="00ED6F9E">
      <w:pPr>
        <w:spacing w:before="0" w:after="0"/>
      </w:pPr>
      <w:r>
        <w:t xml:space="preserve">submitted to the Client a submission for a </w:t>
      </w:r>
      <w:r w:rsidR="002F7E1D">
        <w:t>ERP System</w:t>
      </w:r>
      <w:r>
        <w:t xml:space="preserve"> and Implementation Services all as fully set forth in the said submission and that except as specified below, the aforementioned submission responder constitutes the only person, firm, or corporation having any interest in the said submission or in any contract, benefit, or profit which may, might or could accrue as a result of said submission, said exceptions being as follows:</w:t>
      </w:r>
    </w:p>
    <w:p w14:paraId="4E63F67B" w14:textId="77777777" w:rsidR="00ED6F9E" w:rsidRDefault="00ED6F9E" w:rsidP="00ED6F9E">
      <w:pPr>
        <w:spacing w:before="0" w:after="0"/>
      </w:pPr>
      <w:r>
        <w:t>_____________________________________________________________</w:t>
      </w:r>
    </w:p>
    <w:p w14:paraId="6BF39B95" w14:textId="77777777" w:rsidR="00ED6F9E" w:rsidRDefault="00ED6F9E" w:rsidP="00ED6F9E">
      <w:pPr>
        <w:spacing w:before="0" w:after="0"/>
      </w:pPr>
      <w:r>
        <w:tab/>
        <w:t>(If no exceptions, state)</w:t>
      </w:r>
    </w:p>
    <w:p w14:paraId="7BA4873B" w14:textId="58F1F561" w:rsidR="00ED6F9E" w:rsidRDefault="00ED6F9E" w:rsidP="00ED6F9E">
      <w:pPr>
        <w:spacing w:before="0" w:after="0"/>
      </w:pPr>
      <w:r>
        <w:t xml:space="preserve">The vendor further states that said submission is, in all respects, fair and is submitted without collusion or fraud; and that no member of the </w:t>
      </w:r>
      <w:proofErr w:type="gramStart"/>
      <w:r w:rsidR="00151D2C">
        <w:t>District</w:t>
      </w:r>
      <w:proofErr w:type="gramEnd"/>
      <w:r>
        <w:t xml:space="preserve"> is directly or indirectly interested in said submission.</w:t>
      </w:r>
    </w:p>
    <w:p w14:paraId="71E4D60C" w14:textId="77777777" w:rsidR="00ED6F9E" w:rsidRDefault="00ED6F9E" w:rsidP="00ED6F9E">
      <w:pPr>
        <w:spacing w:before="0" w:after="0"/>
      </w:pPr>
      <w:r>
        <w:t>___________________________________</w:t>
      </w:r>
    </w:p>
    <w:p w14:paraId="72F46EB0" w14:textId="77777777" w:rsidR="00ED6F9E" w:rsidRDefault="00ED6F9E" w:rsidP="00ED6F9E">
      <w:pPr>
        <w:spacing w:before="0" w:after="0"/>
      </w:pPr>
      <w:r>
        <w:t>(Affiant)</w:t>
      </w:r>
    </w:p>
    <w:p w14:paraId="72B5EAB1" w14:textId="0A584034" w:rsidR="00ED6F9E" w:rsidRDefault="00ED6F9E" w:rsidP="00ED6F9E">
      <w:pPr>
        <w:spacing w:before="0" w:after="0" w:line="240" w:lineRule="auto"/>
      </w:pPr>
    </w:p>
    <w:p w14:paraId="010A8200" w14:textId="77777777" w:rsidR="00BD3AAC" w:rsidRDefault="00BD3AAC" w:rsidP="00ED6F9E">
      <w:pPr>
        <w:spacing w:before="0" w:after="0" w:line="240" w:lineRule="auto"/>
      </w:pPr>
    </w:p>
    <w:p w14:paraId="6118438C" w14:textId="77777777" w:rsidR="00BD3AAC" w:rsidRDefault="00BD3AAC" w:rsidP="00ED6F9E">
      <w:pPr>
        <w:spacing w:before="0" w:after="0" w:line="240" w:lineRule="auto"/>
      </w:pPr>
    </w:p>
    <w:p w14:paraId="11E00C2C" w14:textId="77777777" w:rsidR="00BD3AAC" w:rsidRDefault="00BD3AAC" w:rsidP="00ED6F9E">
      <w:pPr>
        <w:spacing w:before="0" w:after="0" w:line="240" w:lineRule="auto"/>
      </w:pPr>
    </w:p>
    <w:p w14:paraId="1D781429" w14:textId="77777777" w:rsidR="00BD3AAC" w:rsidRDefault="00BD3AAC" w:rsidP="00ED6F9E">
      <w:pPr>
        <w:spacing w:before="0" w:after="0" w:line="240" w:lineRule="auto"/>
      </w:pPr>
    </w:p>
    <w:p w14:paraId="0EFA2B68" w14:textId="77777777" w:rsidR="00BD3AAC" w:rsidRDefault="00BD3AAC" w:rsidP="00ED6F9E">
      <w:pPr>
        <w:spacing w:before="0" w:after="0" w:line="240" w:lineRule="auto"/>
      </w:pPr>
    </w:p>
    <w:p w14:paraId="3041620E" w14:textId="77777777" w:rsidR="00BD3AAC" w:rsidRDefault="00BD3AAC" w:rsidP="00ED6F9E">
      <w:pPr>
        <w:spacing w:before="0" w:after="0" w:line="240" w:lineRule="auto"/>
      </w:pPr>
    </w:p>
    <w:p w14:paraId="69AD4621" w14:textId="77777777" w:rsidR="00BD3AAC" w:rsidRDefault="00BD3AAC" w:rsidP="00ED6F9E">
      <w:pPr>
        <w:spacing w:before="0" w:after="0" w:line="240" w:lineRule="auto"/>
      </w:pPr>
    </w:p>
    <w:p w14:paraId="4B17B9A8" w14:textId="77777777" w:rsidR="00BD3AAC" w:rsidRDefault="00BD3AAC" w:rsidP="00ED6F9E">
      <w:pPr>
        <w:spacing w:before="0" w:after="0" w:line="240" w:lineRule="auto"/>
      </w:pPr>
    </w:p>
    <w:p w14:paraId="37E28CAB" w14:textId="77777777" w:rsidR="00BD3AAC" w:rsidRDefault="00BD3AAC" w:rsidP="00ED6F9E">
      <w:pPr>
        <w:spacing w:before="0" w:after="0" w:line="240" w:lineRule="auto"/>
      </w:pPr>
    </w:p>
    <w:p w14:paraId="0DB3A6AF" w14:textId="77777777" w:rsidR="00BD3AAC" w:rsidRDefault="00BD3AAC" w:rsidP="00ED6F9E">
      <w:pPr>
        <w:spacing w:before="0" w:after="0" w:line="240" w:lineRule="auto"/>
      </w:pPr>
    </w:p>
    <w:p w14:paraId="47F97120" w14:textId="4D76097B" w:rsidR="00ED6F9E" w:rsidRDefault="00ED6F9E" w:rsidP="008520C9">
      <w:pPr>
        <w:pStyle w:val="Heading2"/>
        <w:jc w:val="left"/>
      </w:pPr>
      <w:bookmarkStart w:id="47" w:name="_Toc205985577"/>
      <w:bookmarkStart w:id="48" w:name="_Toc2002449710"/>
      <w:r>
        <w:t>Subscription and Maintenance Agreement</w:t>
      </w:r>
      <w:bookmarkEnd w:id="47"/>
      <w:bookmarkEnd w:id="48"/>
    </w:p>
    <w:p w14:paraId="4775B6F6" w14:textId="77777777" w:rsidR="00ED6F9E" w:rsidRDefault="00ED6F9E" w:rsidP="00ED6F9E">
      <w:r w:rsidRPr="004C2549">
        <w:t xml:space="preserve">Sample subscription and maintenance agreements must be provided in this part of the </w:t>
      </w:r>
      <w:r>
        <w:t>vendor</w:t>
      </w:r>
      <w:r w:rsidRPr="004C2549">
        <w:t>'s response for all components of the recommended solution. Indicate the basis on how subscription fees are determined.</w:t>
      </w:r>
    </w:p>
    <w:p w14:paraId="09F8C925" w14:textId="77777777" w:rsidR="00ED6F9E" w:rsidRDefault="00ED6F9E" w:rsidP="00ED6F9E">
      <w:pPr>
        <w:pStyle w:val="Heading1"/>
      </w:pPr>
      <w:bookmarkStart w:id="49" w:name="_Toc205985578"/>
      <w:bookmarkStart w:id="50" w:name="_Toc1340199388"/>
      <w:r>
        <w:lastRenderedPageBreak/>
        <w:t>Addenda</w:t>
      </w:r>
      <w:bookmarkEnd w:id="49"/>
      <w:bookmarkEnd w:id="50"/>
    </w:p>
    <w:p w14:paraId="284958C0" w14:textId="77777777" w:rsidR="00ED6F9E" w:rsidRPr="004C2549" w:rsidRDefault="00ED6F9E" w:rsidP="00ED6F9E">
      <w:pPr>
        <w:pStyle w:val="BodyText"/>
      </w:pPr>
      <w:r>
        <w:t xml:space="preserve">Include all original, signed copies of the addenda in this section. If the vendor finds it impossible or impractical to adhere to any portion of these specifications and all attachments, it shall be so stated in its submission, with all deviations grouped in a separate section entitled, “exceptions/deviations from submission requirements.” This section will be all-inclusive and will contain a definition statement of every objection or deviation with adherence to specific RFP sections. Objections or deviations expressed only in other parts of the submission, either directly or by implication, will not be accepted as deviations, and the vendor in submitting a </w:t>
      </w:r>
      <w:proofErr w:type="gramStart"/>
      <w:r>
        <w:t>submission,</w:t>
      </w:r>
      <w:proofErr w:type="gramEnd"/>
      <w:r>
        <w:t xml:space="preserve"> will accept this stipulation without recourse.</w:t>
      </w:r>
    </w:p>
    <w:p w14:paraId="20DE7C18" w14:textId="77777777" w:rsidR="00ED6F9E" w:rsidRDefault="00ED6F9E" w:rsidP="00ED6F9E"/>
    <w:p w14:paraId="10CFCDC3" w14:textId="08FA1003" w:rsidR="004C2549" w:rsidRDefault="004C2549">
      <w:pPr>
        <w:spacing w:before="0" w:after="0" w:line="240" w:lineRule="auto"/>
      </w:pPr>
    </w:p>
    <w:sectPr w:rsidR="004C2549" w:rsidSect="00B07630">
      <w:headerReference w:type="default" r:id="rId16"/>
      <w:footerReference w:type="default" r:id="rId17"/>
      <w:headerReference w:type="first" r:id="rId18"/>
      <w:pgSz w:w="12240" w:h="15840" w:code="1"/>
      <w:pgMar w:top="1440" w:right="1440" w:bottom="1440" w:left="1440" w:header="720"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023C3" w14:textId="77777777" w:rsidR="00444266" w:rsidRDefault="00444266" w:rsidP="004A0C87">
      <w:r>
        <w:separator/>
      </w:r>
    </w:p>
  </w:endnote>
  <w:endnote w:type="continuationSeparator" w:id="0">
    <w:p w14:paraId="7CFA4D51" w14:textId="77777777" w:rsidR="00444266" w:rsidRDefault="00444266" w:rsidP="004A0C87">
      <w:r>
        <w:continuationSeparator/>
      </w:r>
    </w:p>
  </w:endnote>
  <w:endnote w:type="continuationNotice" w:id="1">
    <w:p w14:paraId="09854485" w14:textId="77777777" w:rsidR="00444266" w:rsidRDefault="00444266" w:rsidP="004A0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Rasa">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7229705"/>
      <w:docPartObj>
        <w:docPartGallery w:val="Page Numbers (Bottom of Page)"/>
        <w:docPartUnique/>
      </w:docPartObj>
    </w:sdtPr>
    <w:sdtContent>
      <w:p w14:paraId="35833282" w14:textId="40766C97" w:rsidR="00F9291D" w:rsidRPr="00937C57" w:rsidRDefault="00F9291D" w:rsidP="00B07630">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3884C" w14:textId="77777777" w:rsidR="00444266" w:rsidRDefault="00444266" w:rsidP="004A0C87">
      <w:r>
        <w:separator/>
      </w:r>
    </w:p>
  </w:footnote>
  <w:footnote w:type="continuationSeparator" w:id="0">
    <w:p w14:paraId="515042CA" w14:textId="77777777" w:rsidR="00444266" w:rsidRDefault="00444266" w:rsidP="004A0C87">
      <w:r>
        <w:continuationSeparator/>
      </w:r>
    </w:p>
  </w:footnote>
  <w:footnote w:type="continuationNotice" w:id="1">
    <w:p w14:paraId="381745DF" w14:textId="77777777" w:rsidR="00444266" w:rsidRDefault="00444266" w:rsidP="004A0C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3973E" w14:textId="1CE5130C" w:rsidR="00F9291D" w:rsidRPr="00C70EF6" w:rsidRDefault="00166499" w:rsidP="00026194">
    <w:pPr>
      <w:pStyle w:val="NoSpacing"/>
      <w:tabs>
        <w:tab w:val="right" w:pos="9792"/>
      </w:tabs>
    </w:pPr>
    <w:bookmarkStart w:id="51" w:name="_Hlk71737735"/>
    <w:bookmarkStart w:id="52" w:name="_Hlk71737736"/>
    <w:r>
      <w:t>RFP for ERP System Selection</w:t>
    </w:r>
    <w:r w:rsidR="00F9291D">
      <w:tab/>
    </w:r>
    <w:r w:rsidR="00EE0525">
      <w:t>North Weld County Water District</w:t>
    </w:r>
  </w:p>
  <w:bookmarkEnd w:id="51"/>
  <w:bookmarkEnd w:id="52"/>
  <w:p w14:paraId="2BC2967D" w14:textId="542BA986" w:rsidR="00F9291D" w:rsidRPr="00026194" w:rsidRDefault="00EE0525" w:rsidP="356B775B">
    <w:pPr>
      <w:pStyle w:val="NoSpacing"/>
      <w:tabs>
        <w:tab w:val="right" w:pos="9792"/>
      </w:tabs>
      <w:spacing w:line="259" w:lineRule="auto"/>
    </w:pPr>
    <w:r w:rsidRPr="00EE0525">
      <w:rPr>
        <w:i/>
        <w:iCs/>
      </w:rPr>
      <w:t xml:space="preserve">RFP Release Date: </w:t>
    </w:r>
    <w:r w:rsidR="356B775B" w:rsidRPr="00EE0525">
      <w:rPr>
        <w:i/>
        <w:iCs/>
      </w:rPr>
      <w:t xml:space="preserve">November 24, </w:t>
    </w:r>
    <w:proofErr w:type="gramStart"/>
    <w:r w:rsidR="356B775B" w:rsidRPr="00EE0525">
      <w:rPr>
        <w:i/>
        <w:iCs/>
      </w:rPr>
      <w:t>2025</w:t>
    </w:r>
    <w:proofErr w:type="gramEnd"/>
    <w:r w:rsidR="0033672D">
      <w:tab/>
    </w:r>
    <w:r w:rsidR="356B775B">
      <w:t>Attachment A: Required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C1832" w14:textId="2B11DBF1" w:rsidR="00F9291D" w:rsidRDefault="00F9291D">
    <w:pPr>
      <w:pStyle w:val="Header"/>
    </w:pPr>
  </w:p>
  <w:p w14:paraId="672F6485" w14:textId="20303675" w:rsidR="00F9291D" w:rsidRDefault="00F9291D">
    <w:pPr>
      <w:pStyle w:val="Header"/>
    </w:pPr>
  </w:p>
  <w:p w14:paraId="74A5EECF" w14:textId="77777777" w:rsidR="00F9291D" w:rsidRDefault="00F92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5BE2B4C"/>
    <w:lvl w:ilvl="0">
      <w:start w:val="1"/>
      <w:numFmt w:val="upperRoman"/>
      <w:pStyle w:val="I"/>
      <w:lvlText w:val="%1."/>
      <w:lvlJc w:val="left"/>
      <w:pPr>
        <w:tabs>
          <w:tab w:val="num" w:pos="540"/>
        </w:tabs>
      </w:pPr>
      <w:rPr>
        <w:rFonts w:ascii="CG Times" w:hAnsi="CG Times"/>
        <w:b/>
        <w:sz w:val="22"/>
      </w:rPr>
    </w:lvl>
    <w:lvl w:ilvl="1">
      <w:start w:val="14"/>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000002"/>
    <w:multiLevelType w:val="multilevel"/>
    <w:tmpl w:val="00000000"/>
    <w:lvl w:ilvl="0">
      <w:start w:val="1"/>
      <w:numFmt w:val="decimal"/>
      <w:pStyle w:val="1"/>
      <w:lvlText w:val="%1."/>
      <w:lvlJc w:val="left"/>
      <w:pPr>
        <w:tabs>
          <w:tab w:val="num" w:pos="54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BF52C3"/>
    <w:multiLevelType w:val="hybridMultilevel"/>
    <w:tmpl w:val="E7124FE0"/>
    <w:lvl w:ilvl="0" w:tplc="9E605768">
      <w:start w:val="1"/>
      <w:numFmt w:val="decimal"/>
      <w:pStyle w:val="ListNumb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83AE0"/>
    <w:multiLevelType w:val="multilevel"/>
    <w:tmpl w:val="1866573C"/>
    <w:styleLink w:val="Heading21"/>
    <w:lvl w:ilvl="0">
      <w:start w:val="1"/>
      <w:numFmt w:val="decimal"/>
      <w:lvlText w:val="%1"/>
      <w:lvlJc w:val="left"/>
      <w:pPr>
        <w:tabs>
          <w:tab w:val="num" w:pos="432"/>
        </w:tabs>
        <w:ind w:left="432" w:hanging="432"/>
      </w:pPr>
      <w:rPr>
        <w:rFonts w:asciiTheme="minorHAnsi" w:hAnsiTheme="minorHAnsi" w:hint="default"/>
        <w:b/>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2776192"/>
    <w:multiLevelType w:val="hybridMultilevel"/>
    <w:tmpl w:val="C8A893F2"/>
    <w:lvl w:ilvl="0" w:tplc="12BAD83E">
      <w:start w:val="1"/>
      <w:numFmt w:val="decimal"/>
      <w:pStyle w:val="ListBullet5"/>
      <w:lvlText w:val="%1."/>
      <w:lvlJc w:val="left"/>
      <w:pPr>
        <w:tabs>
          <w:tab w:val="num" w:pos="720"/>
        </w:tabs>
        <w:ind w:left="720" w:hanging="720"/>
      </w:pPr>
    </w:lvl>
    <w:lvl w:ilvl="1" w:tplc="5D388380">
      <w:start w:val="1"/>
      <w:numFmt w:val="decimal"/>
      <w:lvlText w:val="%2."/>
      <w:lvlJc w:val="left"/>
      <w:pPr>
        <w:tabs>
          <w:tab w:val="num" w:pos="1440"/>
        </w:tabs>
        <w:ind w:left="1440" w:hanging="720"/>
      </w:pPr>
    </w:lvl>
    <w:lvl w:ilvl="2" w:tplc="29C245CC">
      <w:start w:val="1"/>
      <w:numFmt w:val="decimal"/>
      <w:lvlText w:val="%3."/>
      <w:lvlJc w:val="left"/>
      <w:pPr>
        <w:tabs>
          <w:tab w:val="num" w:pos="2160"/>
        </w:tabs>
        <w:ind w:left="2160" w:hanging="720"/>
      </w:pPr>
    </w:lvl>
    <w:lvl w:ilvl="3" w:tplc="26E6A44A">
      <w:start w:val="1"/>
      <w:numFmt w:val="decimal"/>
      <w:lvlText w:val="%4."/>
      <w:lvlJc w:val="left"/>
      <w:pPr>
        <w:tabs>
          <w:tab w:val="num" w:pos="2880"/>
        </w:tabs>
        <w:ind w:left="2880" w:hanging="720"/>
      </w:pPr>
    </w:lvl>
    <w:lvl w:ilvl="4" w:tplc="42E6CEAA">
      <w:start w:val="1"/>
      <w:numFmt w:val="decimal"/>
      <w:lvlText w:val="%5."/>
      <w:lvlJc w:val="left"/>
      <w:pPr>
        <w:tabs>
          <w:tab w:val="num" w:pos="3600"/>
        </w:tabs>
        <w:ind w:left="3600" w:hanging="720"/>
      </w:pPr>
    </w:lvl>
    <w:lvl w:ilvl="5" w:tplc="F5EE76EE">
      <w:start w:val="1"/>
      <w:numFmt w:val="decimal"/>
      <w:lvlText w:val="%6."/>
      <w:lvlJc w:val="left"/>
      <w:pPr>
        <w:tabs>
          <w:tab w:val="num" w:pos="4320"/>
        </w:tabs>
        <w:ind w:left="4320" w:hanging="720"/>
      </w:pPr>
    </w:lvl>
    <w:lvl w:ilvl="6" w:tplc="1C88F8CE">
      <w:start w:val="1"/>
      <w:numFmt w:val="decimal"/>
      <w:lvlText w:val="%7."/>
      <w:lvlJc w:val="left"/>
      <w:pPr>
        <w:tabs>
          <w:tab w:val="num" w:pos="5040"/>
        </w:tabs>
        <w:ind w:left="5040" w:hanging="720"/>
      </w:pPr>
    </w:lvl>
    <w:lvl w:ilvl="7" w:tplc="8490E6CE">
      <w:start w:val="1"/>
      <w:numFmt w:val="decimal"/>
      <w:lvlText w:val="%8."/>
      <w:lvlJc w:val="left"/>
      <w:pPr>
        <w:tabs>
          <w:tab w:val="num" w:pos="5760"/>
        </w:tabs>
        <w:ind w:left="5760" w:hanging="720"/>
      </w:pPr>
    </w:lvl>
    <w:lvl w:ilvl="8" w:tplc="24AAEDF4">
      <w:start w:val="1"/>
      <w:numFmt w:val="decimal"/>
      <w:lvlText w:val="%9."/>
      <w:lvlJc w:val="left"/>
      <w:pPr>
        <w:tabs>
          <w:tab w:val="num" w:pos="6480"/>
        </w:tabs>
        <w:ind w:left="6480" w:hanging="720"/>
      </w:pPr>
    </w:lvl>
  </w:abstractNum>
  <w:abstractNum w:abstractNumId="5" w15:restartNumberingAfterBreak="0">
    <w:nsid w:val="25D35B15"/>
    <w:multiLevelType w:val="hybridMultilevel"/>
    <w:tmpl w:val="1F1CE7A8"/>
    <w:lvl w:ilvl="0" w:tplc="5D249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50358"/>
    <w:multiLevelType w:val="multilevel"/>
    <w:tmpl w:val="7C566748"/>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3598589B"/>
    <w:multiLevelType w:val="hybridMultilevel"/>
    <w:tmpl w:val="1E201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E43A4A"/>
    <w:multiLevelType w:val="hybridMultilevel"/>
    <w:tmpl w:val="C4FA51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C262FA"/>
    <w:multiLevelType w:val="hybridMultilevel"/>
    <w:tmpl w:val="9F84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704539"/>
    <w:multiLevelType w:val="hybridMultilevel"/>
    <w:tmpl w:val="4192F5B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3E54279"/>
    <w:multiLevelType w:val="hybridMultilevel"/>
    <w:tmpl w:val="9138829C"/>
    <w:lvl w:ilvl="0" w:tplc="2E88657E">
      <w:start w:val="1"/>
      <w:numFmt w:val="lowerRoman"/>
      <w:pStyle w:val="ListBullet4"/>
      <w:lvlText w:val="%1."/>
      <w:lvlJc w:val="righ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5DEA323A"/>
    <w:multiLevelType w:val="hybridMultilevel"/>
    <w:tmpl w:val="C8B8DD5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E955B2"/>
    <w:multiLevelType w:val="hybridMultilevel"/>
    <w:tmpl w:val="A4C6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515507"/>
    <w:multiLevelType w:val="hybridMultilevel"/>
    <w:tmpl w:val="C8B8DD5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45856CE"/>
    <w:multiLevelType w:val="hybridMultilevel"/>
    <w:tmpl w:val="27B25D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4F0879"/>
    <w:multiLevelType w:val="hybridMultilevel"/>
    <w:tmpl w:val="788877A8"/>
    <w:lvl w:ilvl="0" w:tplc="89FE7B7C">
      <w:start w:val="1"/>
      <w:numFmt w:val="decimal"/>
      <w:pStyle w:val="ArialListBold"/>
      <w:lvlText w:val="%1."/>
      <w:lvlJc w:val="left"/>
      <w:pPr>
        <w:tabs>
          <w:tab w:val="num" w:pos="360"/>
        </w:tabs>
        <w:ind w:left="360" w:hanging="360"/>
      </w:pPr>
      <w:rPr>
        <w:rFonts w:ascii="Arial" w:hAnsi="Arial" w:hint="default"/>
        <w:b/>
        <w:i w:val="0"/>
        <w:sz w:val="24"/>
      </w:rPr>
    </w:lvl>
    <w:lvl w:ilvl="1" w:tplc="EB5CC0F8">
      <w:numFmt w:val="decimal"/>
      <w:lvlText w:val=""/>
      <w:lvlJc w:val="left"/>
    </w:lvl>
    <w:lvl w:ilvl="2" w:tplc="635403C0">
      <w:numFmt w:val="decimal"/>
      <w:lvlText w:val=""/>
      <w:lvlJc w:val="left"/>
    </w:lvl>
    <w:lvl w:ilvl="3" w:tplc="219CCA42">
      <w:numFmt w:val="decimal"/>
      <w:lvlText w:val=""/>
      <w:lvlJc w:val="left"/>
    </w:lvl>
    <w:lvl w:ilvl="4" w:tplc="DA964AF4">
      <w:numFmt w:val="decimal"/>
      <w:lvlText w:val=""/>
      <w:lvlJc w:val="left"/>
    </w:lvl>
    <w:lvl w:ilvl="5" w:tplc="D1009EC4">
      <w:numFmt w:val="decimal"/>
      <w:lvlText w:val=""/>
      <w:lvlJc w:val="left"/>
    </w:lvl>
    <w:lvl w:ilvl="6" w:tplc="4A18F896">
      <w:numFmt w:val="decimal"/>
      <w:lvlText w:val=""/>
      <w:lvlJc w:val="left"/>
    </w:lvl>
    <w:lvl w:ilvl="7" w:tplc="2F0EAA4A">
      <w:numFmt w:val="decimal"/>
      <w:lvlText w:val=""/>
      <w:lvlJc w:val="left"/>
    </w:lvl>
    <w:lvl w:ilvl="8" w:tplc="73AC2DFE">
      <w:numFmt w:val="decimal"/>
      <w:lvlText w:val=""/>
      <w:lvlJc w:val="left"/>
    </w:lvl>
  </w:abstractNum>
  <w:abstractNum w:abstractNumId="17" w15:restartNumberingAfterBreak="0">
    <w:nsid w:val="760D22BE"/>
    <w:multiLevelType w:val="hybridMultilevel"/>
    <w:tmpl w:val="31B2D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7C3F63"/>
    <w:multiLevelType w:val="hybridMultilevel"/>
    <w:tmpl w:val="EE0AB848"/>
    <w:lvl w:ilvl="0" w:tplc="87D451E0">
      <w:start w:val="1"/>
      <w:numFmt w:val="bullet"/>
      <w:pStyle w:val="xl26"/>
      <w:lvlText w:val=""/>
      <w:lvlJc w:val="left"/>
      <w:pPr>
        <w:tabs>
          <w:tab w:val="num" w:pos="360"/>
        </w:tabs>
        <w:ind w:left="360" w:hanging="360"/>
      </w:pPr>
      <w:rPr>
        <w:rFonts w:ascii="Symbol" w:hAnsi="Symbol" w:hint="default"/>
      </w:rPr>
    </w:lvl>
    <w:lvl w:ilvl="1" w:tplc="5656A406">
      <w:numFmt w:val="decimal"/>
      <w:lvlText w:val=""/>
      <w:lvlJc w:val="left"/>
    </w:lvl>
    <w:lvl w:ilvl="2" w:tplc="E3FE3E4C">
      <w:numFmt w:val="decimal"/>
      <w:lvlText w:val=""/>
      <w:lvlJc w:val="left"/>
    </w:lvl>
    <w:lvl w:ilvl="3" w:tplc="3A8A0A32">
      <w:numFmt w:val="decimal"/>
      <w:lvlText w:val=""/>
      <w:lvlJc w:val="left"/>
    </w:lvl>
    <w:lvl w:ilvl="4" w:tplc="83FA80A4">
      <w:numFmt w:val="decimal"/>
      <w:lvlText w:val=""/>
      <w:lvlJc w:val="left"/>
    </w:lvl>
    <w:lvl w:ilvl="5" w:tplc="7F403156">
      <w:numFmt w:val="decimal"/>
      <w:lvlText w:val=""/>
      <w:lvlJc w:val="left"/>
    </w:lvl>
    <w:lvl w:ilvl="6" w:tplc="33245670">
      <w:numFmt w:val="decimal"/>
      <w:lvlText w:val=""/>
      <w:lvlJc w:val="left"/>
    </w:lvl>
    <w:lvl w:ilvl="7" w:tplc="6EE82460">
      <w:numFmt w:val="decimal"/>
      <w:lvlText w:val=""/>
      <w:lvlJc w:val="left"/>
    </w:lvl>
    <w:lvl w:ilvl="8" w:tplc="E16440BE">
      <w:numFmt w:val="decimal"/>
      <w:lvlText w:val=""/>
      <w:lvlJc w:val="left"/>
    </w:lvl>
  </w:abstractNum>
  <w:num w:numId="1" w16cid:durableId="1930654183">
    <w:abstractNumId w:val="0"/>
    <w:lvlOverride w:ilvl="0">
      <w:startOverride w:val="1"/>
      <w:lvl w:ilvl="0">
        <w:start w:val="1"/>
        <w:numFmt w:val="decimal"/>
        <w:pStyle w:val="I"/>
        <w:lvlText w:val="%1."/>
        <w:lvlJc w:val="left"/>
      </w:lvl>
    </w:lvlOverride>
  </w:num>
  <w:num w:numId="2" w16cid:durableId="2013873210">
    <w:abstractNumId w:val="1"/>
    <w:lvlOverride w:ilvl="0">
      <w:startOverride w:val="1"/>
      <w:lvl w:ilvl="0">
        <w:start w:val="1"/>
        <w:numFmt w:val="decimal"/>
        <w:pStyle w:val="1"/>
        <w:lvlText w:val="%1."/>
        <w:lvlJc w:val="left"/>
      </w:lvl>
    </w:lvlOverride>
  </w:num>
  <w:num w:numId="3" w16cid:durableId="258367902">
    <w:abstractNumId w:val="16"/>
  </w:num>
  <w:num w:numId="4" w16cid:durableId="986473972">
    <w:abstractNumId w:val="18"/>
  </w:num>
  <w:num w:numId="5" w16cid:durableId="952324315">
    <w:abstractNumId w:val="2"/>
  </w:num>
  <w:num w:numId="6" w16cid:durableId="1598250240">
    <w:abstractNumId w:val="11"/>
  </w:num>
  <w:num w:numId="7" w16cid:durableId="1314916586">
    <w:abstractNumId w:val="4"/>
  </w:num>
  <w:num w:numId="8" w16cid:durableId="105319642">
    <w:abstractNumId w:val="3"/>
  </w:num>
  <w:num w:numId="9" w16cid:durableId="1599214175">
    <w:abstractNumId w:val="6"/>
  </w:num>
  <w:num w:numId="10" w16cid:durableId="1598319633">
    <w:abstractNumId w:val="5"/>
  </w:num>
  <w:num w:numId="11" w16cid:durableId="1672414661">
    <w:abstractNumId w:val="7"/>
  </w:num>
  <w:num w:numId="12" w16cid:durableId="1011878255">
    <w:abstractNumId w:val="9"/>
  </w:num>
  <w:num w:numId="13" w16cid:durableId="1767770253">
    <w:abstractNumId w:val="15"/>
  </w:num>
  <w:num w:numId="14" w16cid:durableId="924339986">
    <w:abstractNumId w:val="17"/>
  </w:num>
  <w:num w:numId="15" w16cid:durableId="44526276">
    <w:abstractNumId w:val="13"/>
  </w:num>
  <w:num w:numId="16" w16cid:durableId="445664266">
    <w:abstractNumId w:val="12"/>
  </w:num>
  <w:num w:numId="17" w16cid:durableId="1332827735">
    <w:abstractNumId w:val="10"/>
  </w:num>
  <w:num w:numId="18" w16cid:durableId="1084105824">
    <w:abstractNumId w:val="14"/>
  </w:num>
  <w:num w:numId="19" w16cid:durableId="150551458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MzMjQyMDC3MTc2MjSyUdpeDU4uLM/DyQAiPTWgBG9YFPLQAAAA=="/>
  </w:docVars>
  <w:rsids>
    <w:rsidRoot w:val="00190167"/>
    <w:rsid w:val="00000409"/>
    <w:rsid w:val="000005DE"/>
    <w:rsid w:val="000016EA"/>
    <w:rsid w:val="00002DB5"/>
    <w:rsid w:val="00004522"/>
    <w:rsid w:val="00005B33"/>
    <w:rsid w:val="000070BF"/>
    <w:rsid w:val="000071FE"/>
    <w:rsid w:val="00007900"/>
    <w:rsid w:val="00011140"/>
    <w:rsid w:val="00011911"/>
    <w:rsid w:val="000131AF"/>
    <w:rsid w:val="0001461F"/>
    <w:rsid w:val="0001685D"/>
    <w:rsid w:val="00017050"/>
    <w:rsid w:val="000173C0"/>
    <w:rsid w:val="000173F0"/>
    <w:rsid w:val="00024047"/>
    <w:rsid w:val="000241F6"/>
    <w:rsid w:val="00024AFB"/>
    <w:rsid w:val="00024CC8"/>
    <w:rsid w:val="000251E4"/>
    <w:rsid w:val="00025A8C"/>
    <w:rsid w:val="00025EB9"/>
    <w:rsid w:val="00026194"/>
    <w:rsid w:val="000275F3"/>
    <w:rsid w:val="0003097F"/>
    <w:rsid w:val="00032F3F"/>
    <w:rsid w:val="00034590"/>
    <w:rsid w:val="00041385"/>
    <w:rsid w:val="00041A57"/>
    <w:rsid w:val="00041AAE"/>
    <w:rsid w:val="00041B38"/>
    <w:rsid w:val="00042D25"/>
    <w:rsid w:val="00043146"/>
    <w:rsid w:val="00044D6B"/>
    <w:rsid w:val="00044E24"/>
    <w:rsid w:val="00045A64"/>
    <w:rsid w:val="00047E3A"/>
    <w:rsid w:val="00050E14"/>
    <w:rsid w:val="00052147"/>
    <w:rsid w:val="00052ACC"/>
    <w:rsid w:val="0005458A"/>
    <w:rsid w:val="00055197"/>
    <w:rsid w:val="0005681C"/>
    <w:rsid w:val="00056A77"/>
    <w:rsid w:val="00060915"/>
    <w:rsid w:val="000619D1"/>
    <w:rsid w:val="00064B9D"/>
    <w:rsid w:val="000655BD"/>
    <w:rsid w:val="00065606"/>
    <w:rsid w:val="00065EC8"/>
    <w:rsid w:val="00066724"/>
    <w:rsid w:val="00066B47"/>
    <w:rsid w:val="00067E9E"/>
    <w:rsid w:val="00071A7F"/>
    <w:rsid w:val="00072630"/>
    <w:rsid w:val="00072C88"/>
    <w:rsid w:val="000750B1"/>
    <w:rsid w:val="00076229"/>
    <w:rsid w:val="000810E1"/>
    <w:rsid w:val="0008128B"/>
    <w:rsid w:val="00081C95"/>
    <w:rsid w:val="00082AC7"/>
    <w:rsid w:val="00082C99"/>
    <w:rsid w:val="00083120"/>
    <w:rsid w:val="00083782"/>
    <w:rsid w:val="000900B1"/>
    <w:rsid w:val="00090A57"/>
    <w:rsid w:val="00091DB5"/>
    <w:rsid w:val="00093AC6"/>
    <w:rsid w:val="000940BB"/>
    <w:rsid w:val="000943FA"/>
    <w:rsid w:val="0009504C"/>
    <w:rsid w:val="00096C2E"/>
    <w:rsid w:val="00097B46"/>
    <w:rsid w:val="00097D46"/>
    <w:rsid w:val="000A2478"/>
    <w:rsid w:val="000A7F50"/>
    <w:rsid w:val="000B0B6D"/>
    <w:rsid w:val="000B32E0"/>
    <w:rsid w:val="000B36CB"/>
    <w:rsid w:val="000B3D6B"/>
    <w:rsid w:val="000B3F51"/>
    <w:rsid w:val="000B477C"/>
    <w:rsid w:val="000B4FB2"/>
    <w:rsid w:val="000B4FF5"/>
    <w:rsid w:val="000B55AC"/>
    <w:rsid w:val="000B6202"/>
    <w:rsid w:val="000B6F89"/>
    <w:rsid w:val="000C02B2"/>
    <w:rsid w:val="000C0947"/>
    <w:rsid w:val="000C14F2"/>
    <w:rsid w:val="000C3013"/>
    <w:rsid w:val="000C53ED"/>
    <w:rsid w:val="000C623C"/>
    <w:rsid w:val="000C7323"/>
    <w:rsid w:val="000D0C38"/>
    <w:rsid w:val="000D1D69"/>
    <w:rsid w:val="000D21BD"/>
    <w:rsid w:val="000D2F2F"/>
    <w:rsid w:val="000D35C7"/>
    <w:rsid w:val="000E0300"/>
    <w:rsid w:val="000E07F4"/>
    <w:rsid w:val="000E0E89"/>
    <w:rsid w:val="000E20C5"/>
    <w:rsid w:val="000E3C03"/>
    <w:rsid w:val="000E5154"/>
    <w:rsid w:val="000E656F"/>
    <w:rsid w:val="000E6C2C"/>
    <w:rsid w:val="000E6E31"/>
    <w:rsid w:val="000E6F28"/>
    <w:rsid w:val="000E72F8"/>
    <w:rsid w:val="000F0B92"/>
    <w:rsid w:val="000F0DC1"/>
    <w:rsid w:val="000F119A"/>
    <w:rsid w:val="000F144E"/>
    <w:rsid w:val="000F290B"/>
    <w:rsid w:val="000F306E"/>
    <w:rsid w:val="000F6491"/>
    <w:rsid w:val="0010031E"/>
    <w:rsid w:val="001045EF"/>
    <w:rsid w:val="0010597E"/>
    <w:rsid w:val="00113812"/>
    <w:rsid w:val="00114B5B"/>
    <w:rsid w:val="00115C64"/>
    <w:rsid w:val="00116CF0"/>
    <w:rsid w:val="00116EB1"/>
    <w:rsid w:val="00122296"/>
    <w:rsid w:val="001222A7"/>
    <w:rsid w:val="00126E69"/>
    <w:rsid w:val="00127CFF"/>
    <w:rsid w:val="00127FDD"/>
    <w:rsid w:val="001307A9"/>
    <w:rsid w:val="00130DB5"/>
    <w:rsid w:val="0013164D"/>
    <w:rsid w:val="00131E72"/>
    <w:rsid w:val="00131EC5"/>
    <w:rsid w:val="0013324B"/>
    <w:rsid w:val="00134067"/>
    <w:rsid w:val="00136D9A"/>
    <w:rsid w:val="001404C8"/>
    <w:rsid w:val="00141333"/>
    <w:rsid w:val="0014190E"/>
    <w:rsid w:val="00141E8E"/>
    <w:rsid w:val="00143541"/>
    <w:rsid w:val="00145B6C"/>
    <w:rsid w:val="00145E09"/>
    <w:rsid w:val="0014605B"/>
    <w:rsid w:val="001502D6"/>
    <w:rsid w:val="00150B98"/>
    <w:rsid w:val="001516F9"/>
    <w:rsid w:val="00151D2C"/>
    <w:rsid w:val="0015374D"/>
    <w:rsid w:val="001538D1"/>
    <w:rsid w:val="00153AF9"/>
    <w:rsid w:val="001541D0"/>
    <w:rsid w:val="00154446"/>
    <w:rsid w:val="001546FA"/>
    <w:rsid w:val="00154C72"/>
    <w:rsid w:val="00154CB4"/>
    <w:rsid w:val="001577BF"/>
    <w:rsid w:val="00160666"/>
    <w:rsid w:val="00160E64"/>
    <w:rsid w:val="00160E89"/>
    <w:rsid w:val="00161BC1"/>
    <w:rsid w:val="001656B7"/>
    <w:rsid w:val="00165DB7"/>
    <w:rsid w:val="00166499"/>
    <w:rsid w:val="00166921"/>
    <w:rsid w:val="00167D2C"/>
    <w:rsid w:val="00167D72"/>
    <w:rsid w:val="00170406"/>
    <w:rsid w:val="00170F1D"/>
    <w:rsid w:val="00171FEB"/>
    <w:rsid w:val="00172F07"/>
    <w:rsid w:val="001732C5"/>
    <w:rsid w:val="0017545D"/>
    <w:rsid w:val="001758B2"/>
    <w:rsid w:val="001769AF"/>
    <w:rsid w:val="00176FB6"/>
    <w:rsid w:val="00180273"/>
    <w:rsid w:val="00180645"/>
    <w:rsid w:val="00180C56"/>
    <w:rsid w:val="00181DFC"/>
    <w:rsid w:val="00181F79"/>
    <w:rsid w:val="0018272D"/>
    <w:rsid w:val="00182B02"/>
    <w:rsid w:val="001842A2"/>
    <w:rsid w:val="00185EFD"/>
    <w:rsid w:val="001873DA"/>
    <w:rsid w:val="001873F8"/>
    <w:rsid w:val="00190167"/>
    <w:rsid w:val="001925F4"/>
    <w:rsid w:val="00192895"/>
    <w:rsid w:val="001934E5"/>
    <w:rsid w:val="001944A6"/>
    <w:rsid w:val="00194C91"/>
    <w:rsid w:val="00194D6E"/>
    <w:rsid w:val="00195D20"/>
    <w:rsid w:val="0019640F"/>
    <w:rsid w:val="0019738A"/>
    <w:rsid w:val="0019748D"/>
    <w:rsid w:val="001A04B4"/>
    <w:rsid w:val="001A31CB"/>
    <w:rsid w:val="001A34B6"/>
    <w:rsid w:val="001A58EF"/>
    <w:rsid w:val="001A5C86"/>
    <w:rsid w:val="001A7F8B"/>
    <w:rsid w:val="001B3ECC"/>
    <w:rsid w:val="001B4211"/>
    <w:rsid w:val="001B4E25"/>
    <w:rsid w:val="001B5421"/>
    <w:rsid w:val="001B5E2F"/>
    <w:rsid w:val="001B75A6"/>
    <w:rsid w:val="001B7784"/>
    <w:rsid w:val="001C00EB"/>
    <w:rsid w:val="001C03C2"/>
    <w:rsid w:val="001C0641"/>
    <w:rsid w:val="001C0F90"/>
    <w:rsid w:val="001C7359"/>
    <w:rsid w:val="001C7BFA"/>
    <w:rsid w:val="001C7C08"/>
    <w:rsid w:val="001D0C0F"/>
    <w:rsid w:val="001D2003"/>
    <w:rsid w:val="001D3727"/>
    <w:rsid w:val="001D3F20"/>
    <w:rsid w:val="001D3F8F"/>
    <w:rsid w:val="001D72F4"/>
    <w:rsid w:val="001D7F14"/>
    <w:rsid w:val="001D7F59"/>
    <w:rsid w:val="001E0828"/>
    <w:rsid w:val="001E44AE"/>
    <w:rsid w:val="001E4A23"/>
    <w:rsid w:val="001E7585"/>
    <w:rsid w:val="001E78A9"/>
    <w:rsid w:val="001E7BBC"/>
    <w:rsid w:val="001F07AE"/>
    <w:rsid w:val="001F1917"/>
    <w:rsid w:val="001F2058"/>
    <w:rsid w:val="001F4B0B"/>
    <w:rsid w:val="001F596E"/>
    <w:rsid w:val="001F67F3"/>
    <w:rsid w:val="0020065F"/>
    <w:rsid w:val="00205065"/>
    <w:rsid w:val="002054E3"/>
    <w:rsid w:val="00205BD1"/>
    <w:rsid w:val="002078AD"/>
    <w:rsid w:val="00211170"/>
    <w:rsid w:val="002114D9"/>
    <w:rsid w:val="002122E4"/>
    <w:rsid w:val="0021443A"/>
    <w:rsid w:val="00214B60"/>
    <w:rsid w:val="00214C29"/>
    <w:rsid w:val="0021560E"/>
    <w:rsid w:val="002169DD"/>
    <w:rsid w:val="00216E6D"/>
    <w:rsid w:val="00217A63"/>
    <w:rsid w:val="0022001A"/>
    <w:rsid w:val="0022083A"/>
    <w:rsid w:val="0022298D"/>
    <w:rsid w:val="00222E10"/>
    <w:rsid w:val="0022315D"/>
    <w:rsid w:val="002233B2"/>
    <w:rsid w:val="002246C1"/>
    <w:rsid w:val="00226A5A"/>
    <w:rsid w:val="00227F22"/>
    <w:rsid w:val="00231890"/>
    <w:rsid w:val="00231AC5"/>
    <w:rsid w:val="002320A3"/>
    <w:rsid w:val="00232435"/>
    <w:rsid w:val="00237302"/>
    <w:rsid w:val="002375A1"/>
    <w:rsid w:val="002375E7"/>
    <w:rsid w:val="00240329"/>
    <w:rsid w:val="002404EF"/>
    <w:rsid w:val="00240FFC"/>
    <w:rsid w:val="002436DB"/>
    <w:rsid w:val="00243B31"/>
    <w:rsid w:val="002452BB"/>
    <w:rsid w:val="00245716"/>
    <w:rsid w:val="00246CE9"/>
    <w:rsid w:val="0024763A"/>
    <w:rsid w:val="002512A3"/>
    <w:rsid w:val="0025155B"/>
    <w:rsid w:val="0025190D"/>
    <w:rsid w:val="0025455E"/>
    <w:rsid w:val="00254BC6"/>
    <w:rsid w:val="00255BE6"/>
    <w:rsid w:val="00255F23"/>
    <w:rsid w:val="00260925"/>
    <w:rsid w:val="002646E2"/>
    <w:rsid w:val="00265139"/>
    <w:rsid w:val="00267673"/>
    <w:rsid w:val="00267AD3"/>
    <w:rsid w:val="00270893"/>
    <w:rsid w:val="00272C4A"/>
    <w:rsid w:val="00272C9D"/>
    <w:rsid w:val="0027540D"/>
    <w:rsid w:val="00276F1D"/>
    <w:rsid w:val="002775C3"/>
    <w:rsid w:val="00280286"/>
    <w:rsid w:val="00281C7C"/>
    <w:rsid w:val="0028200F"/>
    <w:rsid w:val="002826DD"/>
    <w:rsid w:val="00283946"/>
    <w:rsid w:val="00283AE9"/>
    <w:rsid w:val="0028483C"/>
    <w:rsid w:val="00285188"/>
    <w:rsid w:val="00285B01"/>
    <w:rsid w:val="00285CCF"/>
    <w:rsid w:val="00286F64"/>
    <w:rsid w:val="002872C7"/>
    <w:rsid w:val="002875AE"/>
    <w:rsid w:val="00292469"/>
    <w:rsid w:val="0029342A"/>
    <w:rsid w:val="00295109"/>
    <w:rsid w:val="002963AB"/>
    <w:rsid w:val="002968D0"/>
    <w:rsid w:val="0029735B"/>
    <w:rsid w:val="00297B90"/>
    <w:rsid w:val="002A1292"/>
    <w:rsid w:val="002A1406"/>
    <w:rsid w:val="002A3A5E"/>
    <w:rsid w:val="002A51D8"/>
    <w:rsid w:val="002A5C15"/>
    <w:rsid w:val="002A6619"/>
    <w:rsid w:val="002B03E6"/>
    <w:rsid w:val="002B0F86"/>
    <w:rsid w:val="002B16DE"/>
    <w:rsid w:val="002B2C37"/>
    <w:rsid w:val="002B6DD9"/>
    <w:rsid w:val="002B70EA"/>
    <w:rsid w:val="002B7B82"/>
    <w:rsid w:val="002C06D5"/>
    <w:rsid w:val="002C0CC5"/>
    <w:rsid w:val="002C3F09"/>
    <w:rsid w:val="002C5314"/>
    <w:rsid w:val="002C5DC6"/>
    <w:rsid w:val="002D14B5"/>
    <w:rsid w:val="002D28C7"/>
    <w:rsid w:val="002D5658"/>
    <w:rsid w:val="002D61DE"/>
    <w:rsid w:val="002E1240"/>
    <w:rsid w:val="002E2146"/>
    <w:rsid w:val="002E3E66"/>
    <w:rsid w:val="002E467E"/>
    <w:rsid w:val="002E5948"/>
    <w:rsid w:val="002F1CFD"/>
    <w:rsid w:val="002F3372"/>
    <w:rsid w:val="002F3CCE"/>
    <w:rsid w:val="002F506F"/>
    <w:rsid w:val="002F5443"/>
    <w:rsid w:val="002F57A2"/>
    <w:rsid w:val="002F7E1D"/>
    <w:rsid w:val="003027BE"/>
    <w:rsid w:val="00304D77"/>
    <w:rsid w:val="00305EB2"/>
    <w:rsid w:val="003067FC"/>
    <w:rsid w:val="00306A11"/>
    <w:rsid w:val="00307629"/>
    <w:rsid w:val="00307C7F"/>
    <w:rsid w:val="00311DA1"/>
    <w:rsid w:val="00312F10"/>
    <w:rsid w:val="00313106"/>
    <w:rsid w:val="0031311B"/>
    <w:rsid w:val="00314154"/>
    <w:rsid w:val="00315BDB"/>
    <w:rsid w:val="003178C5"/>
    <w:rsid w:val="00317B55"/>
    <w:rsid w:val="003204A9"/>
    <w:rsid w:val="00320C9D"/>
    <w:rsid w:val="00325BF7"/>
    <w:rsid w:val="003260CB"/>
    <w:rsid w:val="00326674"/>
    <w:rsid w:val="00326A3E"/>
    <w:rsid w:val="003271C7"/>
    <w:rsid w:val="003278AC"/>
    <w:rsid w:val="0033046C"/>
    <w:rsid w:val="0033058C"/>
    <w:rsid w:val="00330D4F"/>
    <w:rsid w:val="003325AB"/>
    <w:rsid w:val="00335181"/>
    <w:rsid w:val="0033672D"/>
    <w:rsid w:val="0033753E"/>
    <w:rsid w:val="00337D8D"/>
    <w:rsid w:val="003406BD"/>
    <w:rsid w:val="00341A9C"/>
    <w:rsid w:val="00341F52"/>
    <w:rsid w:val="00341FBD"/>
    <w:rsid w:val="003440A4"/>
    <w:rsid w:val="003472B8"/>
    <w:rsid w:val="00347922"/>
    <w:rsid w:val="00351241"/>
    <w:rsid w:val="00353EE3"/>
    <w:rsid w:val="00354708"/>
    <w:rsid w:val="003615B0"/>
    <w:rsid w:val="00362911"/>
    <w:rsid w:val="00363EB4"/>
    <w:rsid w:val="003647AD"/>
    <w:rsid w:val="003654AE"/>
    <w:rsid w:val="00366704"/>
    <w:rsid w:val="00367409"/>
    <w:rsid w:val="003676F6"/>
    <w:rsid w:val="003705BD"/>
    <w:rsid w:val="003735D6"/>
    <w:rsid w:val="00374972"/>
    <w:rsid w:val="00375051"/>
    <w:rsid w:val="00376DEA"/>
    <w:rsid w:val="00377410"/>
    <w:rsid w:val="00377551"/>
    <w:rsid w:val="003808BC"/>
    <w:rsid w:val="00382CEF"/>
    <w:rsid w:val="00383214"/>
    <w:rsid w:val="0038550E"/>
    <w:rsid w:val="003900F1"/>
    <w:rsid w:val="003925C4"/>
    <w:rsid w:val="003927C7"/>
    <w:rsid w:val="00393AF4"/>
    <w:rsid w:val="00393CA3"/>
    <w:rsid w:val="00396C7B"/>
    <w:rsid w:val="00396CF4"/>
    <w:rsid w:val="003A0954"/>
    <w:rsid w:val="003A0A6C"/>
    <w:rsid w:val="003A19BF"/>
    <w:rsid w:val="003A1C83"/>
    <w:rsid w:val="003A3D96"/>
    <w:rsid w:val="003A5675"/>
    <w:rsid w:val="003A5F97"/>
    <w:rsid w:val="003A6B14"/>
    <w:rsid w:val="003A6ECC"/>
    <w:rsid w:val="003A7089"/>
    <w:rsid w:val="003B06FF"/>
    <w:rsid w:val="003B0FE5"/>
    <w:rsid w:val="003B125E"/>
    <w:rsid w:val="003B5415"/>
    <w:rsid w:val="003B58F5"/>
    <w:rsid w:val="003B5F96"/>
    <w:rsid w:val="003B6851"/>
    <w:rsid w:val="003B6C74"/>
    <w:rsid w:val="003B7035"/>
    <w:rsid w:val="003C0650"/>
    <w:rsid w:val="003C2135"/>
    <w:rsid w:val="003C2D1F"/>
    <w:rsid w:val="003C6B64"/>
    <w:rsid w:val="003C6F97"/>
    <w:rsid w:val="003C7598"/>
    <w:rsid w:val="003C7B03"/>
    <w:rsid w:val="003D1EDB"/>
    <w:rsid w:val="003D1F84"/>
    <w:rsid w:val="003D2F1E"/>
    <w:rsid w:val="003D30E9"/>
    <w:rsid w:val="003D374D"/>
    <w:rsid w:val="003D3E94"/>
    <w:rsid w:val="003D66D2"/>
    <w:rsid w:val="003D7CB5"/>
    <w:rsid w:val="003E0FF7"/>
    <w:rsid w:val="003E338D"/>
    <w:rsid w:val="003E3D1A"/>
    <w:rsid w:val="003E437B"/>
    <w:rsid w:val="003E4865"/>
    <w:rsid w:val="003E584D"/>
    <w:rsid w:val="003E5A68"/>
    <w:rsid w:val="003E7035"/>
    <w:rsid w:val="003F0C7D"/>
    <w:rsid w:val="003F2615"/>
    <w:rsid w:val="003F3659"/>
    <w:rsid w:val="003F3811"/>
    <w:rsid w:val="003F439F"/>
    <w:rsid w:val="003F4D86"/>
    <w:rsid w:val="003F5B42"/>
    <w:rsid w:val="003F615B"/>
    <w:rsid w:val="003F6FBF"/>
    <w:rsid w:val="003F7727"/>
    <w:rsid w:val="003F7D6D"/>
    <w:rsid w:val="003F7E64"/>
    <w:rsid w:val="004000A6"/>
    <w:rsid w:val="0040180B"/>
    <w:rsid w:val="00402B72"/>
    <w:rsid w:val="004034BC"/>
    <w:rsid w:val="0040370B"/>
    <w:rsid w:val="00405B05"/>
    <w:rsid w:val="00406D50"/>
    <w:rsid w:val="00407B72"/>
    <w:rsid w:val="00411A11"/>
    <w:rsid w:val="00412744"/>
    <w:rsid w:val="004149C0"/>
    <w:rsid w:val="00414D35"/>
    <w:rsid w:val="00414F42"/>
    <w:rsid w:val="00415D00"/>
    <w:rsid w:val="0041682D"/>
    <w:rsid w:val="00417A19"/>
    <w:rsid w:val="00420BD2"/>
    <w:rsid w:val="0042231A"/>
    <w:rsid w:val="004230C9"/>
    <w:rsid w:val="00423799"/>
    <w:rsid w:val="004246A3"/>
    <w:rsid w:val="004249FF"/>
    <w:rsid w:val="0042511D"/>
    <w:rsid w:val="00427375"/>
    <w:rsid w:val="00430FAB"/>
    <w:rsid w:val="004335D4"/>
    <w:rsid w:val="00433927"/>
    <w:rsid w:val="00433B39"/>
    <w:rsid w:val="00434430"/>
    <w:rsid w:val="0043546B"/>
    <w:rsid w:val="00435867"/>
    <w:rsid w:val="00436AF6"/>
    <w:rsid w:val="00437A01"/>
    <w:rsid w:val="00437B05"/>
    <w:rsid w:val="00437CC0"/>
    <w:rsid w:val="00440329"/>
    <w:rsid w:val="00441A48"/>
    <w:rsid w:val="004429DB"/>
    <w:rsid w:val="00442E59"/>
    <w:rsid w:val="00443822"/>
    <w:rsid w:val="00444266"/>
    <w:rsid w:val="00444528"/>
    <w:rsid w:val="004452B7"/>
    <w:rsid w:val="00450CC6"/>
    <w:rsid w:val="004513F7"/>
    <w:rsid w:val="004520F5"/>
    <w:rsid w:val="00452BDC"/>
    <w:rsid w:val="004539F7"/>
    <w:rsid w:val="00454647"/>
    <w:rsid w:val="00454B6D"/>
    <w:rsid w:val="00454CA1"/>
    <w:rsid w:val="00456C96"/>
    <w:rsid w:val="00457126"/>
    <w:rsid w:val="0045772F"/>
    <w:rsid w:val="00460482"/>
    <w:rsid w:val="00463A4D"/>
    <w:rsid w:val="00465DE3"/>
    <w:rsid w:val="004663B8"/>
    <w:rsid w:val="004672B1"/>
    <w:rsid w:val="00467655"/>
    <w:rsid w:val="00471340"/>
    <w:rsid w:val="00472305"/>
    <w:rsid w:val="00472B2F"/>
    <w:rsid w:val="004734F4"/>
    <w:rsid w:val="004736DD"/>
    <w:rsid w:val="00474A0C"/>
    <w:rsid w:val="004757A3"/>
    <w:rsid w:val="00475F37"/>
    <w:rsid w:val="004775E1"/>
    <w:rsid w:val="00477838"/>
    <w:rsid w:val="00477D93"/>
    <w:rsid w:val="0048012D"/>
    <w:rsid w:val="00480CE8"/>
    <w:rsid w:val="004821EC"/>
    <w:rsid w:val="0048297B"/>
    <w:rsid w:val="004843BC"/>
    <w:rsid w:val="00484BF2"/>
    <w:rsid w:val="0048547B"/>
    <w:rsid w:val="00486466"/>
    <w:rsid w:val="00487187"/>
    <w:rsid w:val="00487D14"/>
    <w:rsid w:val="00490755"/>
    <w:rsid w:val="004922B3"/>
    <w:rsid w:val="00492916"/>
    <w:rsid w:val="0049341E"/>
    <w:rsid w:val="00493DFD"/>
    <w:rsid w:val="0049487A"/>
    <w:rsid w:val="0049500C"/>
    <w:rsid w:val="00495D37"/>
    <w:rsid w:val="0049624E"/>
    <w:rsid w:val="0049679B"/>
    <w:rsid w:val="004976CB"/>
    <w:rsid w:val="004A0C87"/>
    <w:rsid w:val="004A252B"/>
    <w:rsid w:val="004A2ACE"/>
    <w:rsid w:val="004A55E7"/>
    <w:rsid w:val="004A6E9C"/>
    <w:rsid w:val="004A726C"/>
    <w:rsid w:val="004A7D3A"/>
    <w:rsid w:val="004B08F8"/>
    <w:rsid w:val="004B1945"/>
    <w:rsid w:val="004B2176"/>
    <w:rsid w:val="004B2441"/>
    <w:rsid w:val="004B306D"/>
    <w:rsid w:val="004B44DE"/>
    <w:rsid w:val="004B5C88"/>
    <w:rsid w:val="004B62FC"/>
    <w:rsid w:val="004B6567"/>
    <w:rsid w:val="004B7025"/>
    <w:rsid w:val="004C1903"/>
    <w:rsid w:val="004C1F33"/>
    <w:rsid w:val="004C2549"/>
    <w:rsid w:val="004C3531"/>
    <w:rsid w:val="004C50A4"/>
    <w:rsid w:val="004C53B3"/>
    <w:rsid w:val="004C5C92"/>
    <w:rsid w:val="004C5F64"/>
    <w:rsid w:val="004C603A"/>
    <w:rsid w:val="004C7C7C"/>
    <w:rsid w:val="004D2641"/>
    <w:rsid w:val="004D321B"/>
    <w:rsid w:val="004D3FE9"/>
    <w:rsid w:val="004D4BA1"/>
    <w:rsid w:val="004D4CB6"/>
    <w:rsid w:val="004D5162"/>
    <w:rsid w:val="004D528D"/>
    <w:rsid w:val="004D5888"/>
    <w:rsid w:val="004D5B8E"/>
    <w:rsid w:val="004D6106"/>
    <w:rsid w:val="004E3CFD"/>
    <w:rsid w:val="004E4923"/>
    <w:rsid w:val="004E493C"/>
    <w:rsid w:val="004E661F"/>
    <w:rsid w:val="004E6C00"/>
    <w:rsid w:val="004E715D"/>
    <w:rsid w:val="004E7BDB"/>
    <w:rsid w:val="004F0A25"/>
    <w:rsid w:val="004F4DD4"/>
    <w:rsid w:val="004F5C55"/>
    <w:rsid w:val="004F6615"/>
    <w:rsid w:val="004F70F9"/>
    <w:rsid w:val="004F7D02"/>
    <w:rsid w:val="00500D35"/>
    <w:rsid w:val="00500DA3"/>
    <w:rsid w:val="00502347"/>
    <w:rsid w:val="00502C9F"/>
    <w:rsid w:val="00503587"/>
    <w:rsid w:val="00503EB7"/>
    <w:rsid w:val="0050541D"/>
    <w:rsid w:val="005057BE"/>
    <w:rsid w:val="00505E44"/>
    <w:rsid w:val="0050651D"/>
    <w:rsid w:val="00507265"/>
    <w:rsid w:val="005076C0"/>
    <w:rsid w:val="005076DB"/>
    <w:rsid w:val="005078A6"/>
    <w:rsid w:val="00510C14"/>
    <w:rsid w:val="0051114C"/>
    <w:rsid w:val="00511F2A"/>
    <w:rsid w:val="00514033"/>
    <w:rsid w:val="00515622"/>
    <w:rsid w:val="00517344"/>
    <w:rsid w:val="005176DE"/>
    <w:rsid w:val="00520C2D"/>
    <w:rsid w:val="00522803"/>
    <w:rsid w:val="005231F7"/>
    <w:rsid w:val="00523C36"/>
    <w:rsid w:val="005244ED"/>
    <w:rsid w:val="00524E72"/>
    <w:rsid w:val="00525F01"/>
    <w:rsid w:val="00526567"/>
    <w:rsid w:val="00526BF8"/>
    <w:rsid w:val="00530636"/>
    <w:rsid w:val="00531A48"/>
    <w:rsid w:val="005320E9"/>
    <w:rsid w:val="005321C6"/>
    <w:rsid w:val="005338E3"/>
    <w:rsid w:val="005340B7"/>
    <w:rsid w:val="00534F87"/>
    <w:rsid w:val="00534F9F"/>
    <w:rsid w:val="00537D05"/>
    <w:rsid w:val="00540232"/>
    <w:rsid w:val="005402D5"/>
    <w:rsid w:val="00540F2A"/>
    <w:rsid w:val="00541EB8"/>
    <w:rsid w:val="005427A0"/>
    <w:rsid w:val="00542A69"/>
    <w:rsid w:val="00543BC7"/>
    <w:rsid w:val="00543F16"/>
    <w:rsid w:val="00544180"/>
    <w:rsid w:val="00544373"/>
    <w:rsid w:val="00546A00"/>
    <w:rsid w:val="00547F3B"/>
    <w:rsid w:val="00552AE2"/>
    <w:rsid w:val="005545A7"/>
    <w:rsid w:val="00556C5A"/>
    <w:rsid w:val="005601F1"/>
    <w:rsid w:val="0056021A"/>
    <w:rsid w:val="00561C9B"/>
    <w:rsid w:val="005628CC"/>
    <w:rsid w:val="00563DE9"/>
    <w:rsid w:val="00565859"/>
    <w:rsid w:val="00565C18"/>
    <w:rsid w:val="005666A5"/>
    <w:rsid w:val="005667EE"/>
    <w:rsid w:val="00566AE1"/>
    <w:rsid w:val="00566CCB"/>
    <w:rsid w:val="00570948"/>
    <w:rsid w:val="00570AE9"/>
    <w:rsid w:val="00574453"/>
    <w:rsid w:val="00574CFD"/>
    <w:rsid w:val="00574F8E"/>
    <w:rsid w:val="00575974"/>
    <w:rsid w:val="00576026"/>
    <w:rsid w:val="00576287"/>
    <w:rsid w:val="0058057B"/>
    <w:rsid w:val="00582F39"/>
    <w:rsid w:val="00585319"/>
    <w:rsid w:val="00585DF3"/>
    <w:rsid w:val="00585DFA"/>
    <w:rsid w:val="00586027"/>
    <w:rsid w:val="0058632F"/>
    <w:rsid w:val="005865F7"/>
    <w:rsid w:val="00586A14"/>
    <w:rsid w:val="00587A1C"/>
    <w:rsid w:val="0059114A"/>
    <w:rsid w:val="00591E48"/>
    <w:rsid w:val="00591E71"/>
    <w:rsid w:val="005921A7"/>
    <w:rsid w:val="00593E09"/>
    <w:rsid w:val="00594379"/>
    <w:rsid w:val="005946D4"/>
    <w:rsid w:val="005949CF"/>
    <w:rsid w:val="00595048"/>
    <w:rsid w:val="005950DB"/>
    <w:rsid w:val="00595FF2"/>
    <w:rsid w:val="00596029"/>
    <w:rsid w:val="00596850"/>
    <w:rsid w:val="005972B7"/>
    <w:rsid w:val="00597C66"/>
    <w:rsid w:val="005A0AF7"/>
    <w:rsid w:val="005A13D6"/>
    <w:rsid w:val="005A4230"/>
    <w:rsid w:val="005A4699"/>
    <w:rsid w:val="005A6622"/>
    <w:rsid w:val="005A6DDC"/>
    <w:rsid w:val="005A7AEE"/>
    <w:rsid w:val="005B0C90"/>
    <w:rsid w:val="005B1369"/>
    <w:rsid w:val="005B14C7"/>
    <w:rsid w:val="005B2F04"/>
    <w:rsid w:val="005B507A"/>
    <w:rsid w:val="005B5167"/>
    <w:rsid w:val="005B58AE"/>
    <w:rsid w:val="005B6630"/>
    <w:rsid w:val="005B7039"/>
    <w:rsid w:val="005B79A4"/>
    <w:rsid w:val="005B7DE0"/>
    <w:rsid w:val="005C04B2"/>
    <w:rsid w:val="005C1FFE"/>
    <w:rsid w:val="005C3466"/>
    <w:rsid w:val="005C40C7"/>
    <w:rsid w:val="005C411A"/>
    <w:rsid w:val="005C4635"/>
    <w:rsid w:val="005C4CA7"/>
    <w:rsid w:val="005C5D99"/>
    <w:rsid w:val="005C7A69"/>
    <w:rsid w:val="005D3A7E"/>
    <w:rsid w:val="005D3C4A"/>
    <w:rsid w:val="005D491F"/>
    <w:rsid w:val="005D66D9"/>
    <w:rsid w:val="005D7FDB"/>
    <w:rsid w:val="005E16A8"/>
    <w:rsid w:val="005E2909"/>
    <w:rsid w:val="005E3222"/>
    <w:rsid w:val="005E3E3A"/>
    <w:rsid w:val="005E7B1F"/>
    <w:rsid w:val="005E7BCD"/>
    <w:rsid w:val="005F0FCE"/>
    <w:rsid w:val="005F1DCC"/>
    <w:rsid w:val="005F2BD3"/>
    <w:rsid w:val="005F4A66"/>
    <w:rsid w:val="005F4B59"/>
    <w:rsid w:val="005F56D1"/>
    <w:rsid w:val="005F6D8B"/>
    <w:rsid w:val="005F701A"/>
    <w:rsid w:val="00601145"/>
    <w:rsid w:val="00601C34"/>
    <w:rsid w:val="00602D07"/>
    <w:rsid w:val="00602D33"/>
    <w:rsid w:val="00604058"/>
    <w:rsid w:val="00605790"/>
    <w:rsid w:val="00605ED2"/>
    <w:rsid w:val="00605FB6"/>
    <w:rsid w:val="00606B6F"/>
    <w:rsid w:val="00607505"/>
    <w:rsid w:val="0061044B"/>
    <w:rsid w:val="006114A8"/>
    <w:rsid w:val="00611F11"/>
    <w:rsid w:val="00611F5F"/>
    <w:rsid w:val="00612B1B"/>
    <w:rsid w:val="00613086"/>
    <w:rsid w:val="006138F1"/>
    <w:rsid w:val="00614051"/>
    <w:rsid w:val="006146FD"/>
    <w:rsid w:val="00615E3A"/>
    <w:rsid w:val="00616E21"/>
    <w:rsid w:val="00617355"/>
    <w:rsid w:val="00620EA6"/>
    <w:rsid w:val="00621CB8"/>
    <w:rsid w:val="006222EB"/>
    <w:rsid w:val="00623DBD"/>
    <w:rsid w:val="006256A5"/>
    <w:rsid w:val="00626873"/>
    <w:rsid w:val="00627E3B"/>
    <w:rsid w:val="006303B7"/>
    <w:rsid w:val="00630DB0"/>
    <w:rsid w:val="00630E12"/>
    <w:rsid w:val="00631527"/>
    <w:rsid w:val="006335B7"/>
    <w:rsid w:val="00633E2B"/>
    <w:rsid w:val="0063452E"/>
    <w:rsid w:val="00635A56"/>
    <w:rsid w:val="00635C86"/>
    <w:rsid w:val="00640909"/>
    <w:rsid w:val="006425EE"/>
    <w:rsid w:val="006427E7"/>
    <w:rsid w:val="00642D75"/>
    <w:rsid w:val="00644B4E"/>
    <w:rsid w:val="0064574A"/>
    <w:rsid w:val="006465BD"/>
    <w:rsid w:val="006473BA"/>
    <w:rsid w:val="00647517"/>
    <w:rsid w:val="00652A43"/>
    <w:rsid w:val="00653147"/>
    <w:rsid w:val="00653229"/>
    <w:rsid w:val="00655EB4"/>
    <w:rsid w:val="00655F2E"/>
    <w:rsid w:val="00656465"/>
    <w:rsid w:val="00656882"/>
    <w:rsid w:val="00656955"/>
    <w:rsid w:val="0065704D"/>
    <w:rsid w:val="0065731B"/>
    <w:rsid w:val="0065789E"/>
    <w:rsid w:val="00660802"/>
    <w:rsid w:val="00661B44"/>
    <w:rsid w:val="006637F3"/>
    <w:rsid w:val="00665909"/>
    <w:rsid w:val="00670FFC"/>
    <w:rsid w:val="006713D4"/>
    <w:rsid w:val="0067241E"/>
    <w:rsid w:val="00672DFF"/>
    <w:rsid w:val="00673EEA"/>
    <w:rsid w:val="00673F38"/>
    <w:rsid w:val="00674305"/>
    <w:rsid w:val="00674F87"/>
    <w:rsid w:val="006752B1"/>
    <w:rsid w:val="00675F04"/>
    <w:rsid w:val="006768E2"/>
    <w:rsid w:val="00676C37"/>
    <w:rsid w:val="00681FFF"/>
    <w:rsid w:val="006823DC"/>
    <w:rsid w:val="0068261E"/>
    <w:rsid w:val="00683137"/>
    <w:rsid w:val="00684239"/>
    <w:rsid w:val="00684AEB"/>
    <w:rsid w:val="00686319"/>
    <w:rsid w:val="00686899"/>
    <w:rsid w:val="00686968"/>
    <w:rsid w:val="0068791E"/>
    <w:rsid w:val="006908B3"/>
    <w:rsid w:val="00694683"/>
    <w:rsid w:val="0069691F"/>
    <w:rsid w:val="0069695B"/>
    <w:rsid w:val="00697231"/>
    <w:rsid w:val="00697A36"/>
    <w:rsid w:val="006A3555"/>
    <w:rsid w:val="006B14DF"/>
    <w:rsid w:val="006B1B9F"/>
    <w:rsid w:val="006B320A"/>
    <w:rsid w:val="006B3606"/>
    <w:rsid w:val="006B48B7"/>
    <w:rsid w:val="006B48C5"/>
    <w:rsid w:val="006B6B2F"/>
    <w:rsid w:val="006B713F"/>
    <w:rsid w:val="006B7ABA"/>
    <w:rsid w:val="006C1AD1"/>
    <w:rsid w:val="006C2ABF"/>
    <w:rsid w:val="006C31D8"/>
    <w:rsid w:val="006C791D"/>
    <w:rsid w:val="006D11A1"/>
    <w:rsid w:val="006D3F4C"/>
    <w:rsid w:val="006D505B"/>
    <w:rsid w:val="006D565B"/>
    <w:rsid w:val="006D67AF"/>
    <w:rsid w:val="006D6C3F"/>
    <w:rsid w:val="006D796A"/>
    <w:rsid w:val="006D79D6"/>
    <w:rsid w:val="006E21AF"/>
    <w:rsid w:val="006E2402"/>
    <w:rsid w:val="006E24A5"/>
    <w:rsid w:val="006E45D3"/>
    <w:rsid w:val="006E45D8"/>
    <w:rsid w:val="006E4EC6"/>
    <w:rsid w:val="006E533E"/>
    <w:rsid w:val="006E5AA4"/>
    <w:rsid w:val="006F002B"/>
    <w:rsid w:val="006F0283"/>
    <w:rsid w:val="006F1273"/>
    <w:rsid w:val="006F3F09"/>
    <w:rsid w:val="006F553E"/>
    <w:rsid w:val="006F5AE0"/>
    <w:rsid w:val="006F6064"/>
    <w:rsid w:val="006F734B"/>
    <w:rsid w:val="006F74A3"/>
    <w:rsid w:val="00700A27"/>
    <w:rsid w:val="0070115A"/>
    <w:rsid w:val="00705B75"/>
    <w:rsid w:val="007066AF"/>
    <w:rsid w:val="00706C05"/>
    <w:rsid w:val="007070D8"/>
    <w:rsid w:val="00707337"/>
    <w:rsid w:val="00707EAA"/>
    <w:rsid w:val="00710DD8"/>
    <w:rsid w:val="00710FC1"/>
    <w:rsid w:val="007132B0"/>
    <w:rsid w:val="007138E9"/>
    <w:rsid w:val="00715494"/>
    <w:rsid w:val="007161B0"/>
    <w:rsid w:val="00716657"/>
    <w:rsid w:val="007167EE"/>
    <w:rsid w:val="00716C2A"/>
    <w:rsid w:val="00717922"/>
    <w:rsid w:val="007214F4"/>
    <w:rsid w:val="00721F1B"/>
    <w:rsid w:val="00722DD6"/>
    <w:rsid w:val="0072383C"/>
    <w:rsid w:val="00724DA1"/>
    <w:rsid w:val="00724E5A"/>
    <w:rsid w:val="007259D4"/>
    <w:rsid w:val="00725BF8"/>
    <w:rsid w:val="00726564"/>
    <w:rsid w:val="00727453"/>
    <w:rsid w:val="00727499"/>
    <w:rsid w:val="007279DB"/>
    <w:rsid w:val="00730387"/>
    <w:rsid w:val="0073093F"/>
    <w:rsid w:val="00731BFA"/>
    <w:rsid w:val="007324A9"/>
    <w:rsid w:val="007329F1"/>
    <w:rsid w:val="0073331A"/>
    <w:rsid w:val="007334BC"/>
    <w:rsid w:val="00733529"/>
    <w:rsid w:val="00733ACE"/>
    <w:rsid w:val="00734DDB"/>
    <w:rsid w:val="0073539E"/>
    <w:rsid w:val="00737740"/>
    <w:rsid w:val="00737741"/>
    <w:rsid w:val="007379EA"/>
    <w:rsid w:val="00740278"/>
    <w:rsid w:val="00740BA1"/>
    <w:rsid w:val="00740E2E"/>
    <w:rsid w:val="0074120E"/>
    <w:rsid w:val="00741715"/>
    <w:rsid w:val="00741B4E"/>
    <w:rsid w:val="007429F2"/>
    <w:rsid w:val="00743738"/>
    <w:rsid w:val="00746268"/>
    <w:rsid w:val="007469B9"/>
    <w:rsid w:val="00746F4E"/>
    <w:rsid w:val="007474EE"/>
    <w:rsid w:val="00747B54"/>
    <w:rsid w:val="00750593"/>
    <w:rsid w:val="00751A9C"/>
    <w:rsid w:val="0075280E"/>
    <w:rsid w:val="00752C58"/>
    <w:rsid w:val="00752D14"/>
    <w:rsid w:val="0075307A"/>
    <w:rsid w:val="00753F34"/>
    <w:rsid w:val="00754448"/>
    <w:rsid w:val="00754813"/>
    <w:rsid w:val="00755745"/>
    <w:rsid w:val="00756C79"/>
    <w:rsid w:val="00756E9C"/>
    <w:rsid w:val="00760884"/>
    <w:rsid w:val="0076250E"/>
    <w:rsid w:val="00762B8F"/>
    <w:rsid w:val="00762F24"/>
    <w:rsid w:val="00763A3C"/>
    <w:rsid w:val="007659AA"/>
    <w:rsid w:val="007665D5"/>
    <w:rsid w:val="007679D2"/>
    <w:rsid w:val="00770BCD"/>
    <w:rsid w:val="00772CD2"/>
    <w:rsid w:val="00775E05"/>
    <w:rsid w:val="00776FD9"/>
    <w:rsid w:val="007776AF"/>
    <w:rsid w:val="00781BBE"/>
    <w:rsid w:val="007826D8"/>
    <w:rsid w:val="00783527"/>
    <w:rsid w:val="00783961"/>
    <w:rsid w:val="00787503"/>
    <w:rsid w:val="00787B0D"/>
    <w:rsid w:val="007937C7"/>
    <w:rsid w:val="00793E49"/>
    <w:rsid w:val="00795B64"/>
    <w:rsid w:val="0079628B"/>
    <w:rsid w:val="007963D7"/>
    <w:rsid w:val="00797133"/>
    <w:rsid w:val="0079720C"/>
    <w:rsid w:val="007A2A6B"/>
    <w:rsid w:val="007A3CD6"/>
    <w:rsid w:val="007A6D3D"/>
    <w:rsid w:val="007B0304"/>
    <w:rsid w:val="007B050D"/>
    <w:rsid w:val="007B1A34"/>
    <w:rsid w:val="007B1A80"/>
    <w:rsid w:val="007B2FF6"/>
    <w:rsid w:val="007B4DF3"/>
    <w:rsid w:val="007B65BF"/>
    <w:rsid w:val="007B66EB"/>
    <w:rsid w:val="007B7800"/>
    <w:rsid w:val="007C131C"/>
    <w:rsid w:val="007C1A1E"/>
    <w:rsid w:val="007C1A49"/>
    <w:rsid w:val="007C2DDE"/>
    <w:rsid w:val="007C329B"/>
    <w:rsid w:val="007C48A9"/>
    <w:rsid w:val="007C49CB"/>
    <w:rsid w:val="007C5870"/>
    <w:rsid w:val="007C5B3E"/>
    <w:rsid w:val="007C64D1"/>
    <w:rsid w:val="007D2563"/>
    <w:rsid w:val="007D2CD6"/>
    <w:rsid w:val="007D3F0B"/>
    <w:rsid w:val="007D4D53"/>
    <w:rsid w:val="007D690D"/>
    <w:rsid w:val="007D7114"/>
    <w:rsid w:val="007D747E"/>
    <w:rsid w:val="007D74C6"/>
    <w:rsid w:val="007E183C"/>
    <w:rsid w:val="007E242D"/>
    <w:rsid w:val="007E3712"/>
    <w:rsid w:val="007E7276"/>
    <w:rsid w:val="007E7EF8"/>
    <w:rsid w:val="007F1982"/>
    <w:rsid w:val="007F2548"/>
    <w:rsid w:val="007F45D2"/>
    <w:rsid w:val="007F4C56"/>
    <w:rsid w:val="007F4CC2"/>
    <w:rsid w:val="007F63D7"/>
    <w:rsid w:val="007F6534"/>
    <w:rsid w:val="00800C11"/>
    <w:rsid w:val="00800CD7"/>
    <w:rsid w:val="00801467"/>
    <w:rsid w:val="00801A14"/>
    <w:rsid w:val="00805FF9"/>
    <w:rsid w:val="008102E8"/>
    <w:rsid w:val="008109E5"/>
    <w:rsid w:val="0081129D"/>
    <w:rsid w:val="0081155E"/>
    <w:rsid w:val="00812367"/>
    <w:rsid w:val="00813292"/>
    <w:rsid w:val="00813661"/>
    <w:rsid w:val="00814C20"/>
    <w:rsid w:val="00814FC1"/>
    <w:rsid w:val="00816409"/>
    <w:rsid w:val="00816A78"/>
    <w:rsid w:val="00821AA4"/>
    <w:rsid w:val="00822A98"/>
    <w:rsid w:val="00822B58"/>
    <w:rsid w:val="00822C0F"/>
    <w:rsid w:val="00822D80"/>
    <w:rsid w:val="00824126"/>
    <w:rsid w:val="00824644"/>
    <w:rsid w:val="00824E54"/>
    <w:rsid w:val="008255D6"/>
    <w:rsid w:val="00826108"/>
    <w:rsid w:val="008306E4"/>
    <w:rsid w:val="008309B8"/>
    <w:rsid w:val="00831AFE"/>
    <w:rsid w:val="0083297A"/>
    <w:rsid w:val="008333C0"/>
    <w:rsid w:val="0083473B"/>
    <w:rsid w:val="00834986"/>
    <w:rsid w:val="00834B0A"/>
    <w:rsid w:val="0083524B"/>
    <w:rsid w:val="00837E29"/>
    <w:rsid w:val="008422E2"/>
    <w:rsid w:val="0084399D"/>
    <w:rsid w:val="008440E2"/>
    <w:rsid w:val="008447D8"/>
    <w:rsid w:val="0084496E"/>
    <w:rsid w:val="00847655"/>
    <w:rsid w:val="008501D8"/>
    <w:rsid w:val="008520C9"/>
    <w:rsid w:val="00855014"/>
    <w:rsid w:val="00855C2E"/>
    <w:rsid w:val="00856641"/>
    <w:rsid w:val="00856BEA"/>
    <w:rsid w:val="0085730B"/>
    <w:rsid w:val="00860584"/>
    <w:rsid w:val="00861BEA"/>
    <w:rsid w:val="00863C07"/>
    <w:rsid w:val="00864BD5"/>
    <w:rsid w:val="008650F3"/>
    <w:rsid w:val="008655D1"/>
    <w:rsid w:val="00865A65"/>
    <w:rsid w:val="00870018"/>
    <w:rsid w:val="00870726"/>
    <w:rsid w:val="00873C23"/>
    <w:rsid w:val="0087507F"/>
    <w:rsid w:val="00875387"/>
    <w:rsid w:val="008762AF"/>
    <w:rsid w:val="00877536"/>
    <w:rsid w:val="008777EF"/>
    <w:rsid w:val="00877DC6"/>
    <w:rsid w:val="008805E6"/>
    <w:rsid w:val="00880911"/>
    <w:rsid w:val="00881159"/>
    <w:rsid w:val="008811C2"/>
    <w:rsid w:val="00881992"/>
    <w:rsid w:val="00881CA6"/>
    <w:rsid w:val="00882378"/>
    <w:rsid w:val="00882D38"/>
    <w:rsid w:val="00882E75"/>
    <w:rsid w:val="00883054"/>
    <w:rsid w:val="008832B5"/>
    <w:rsid w:val="00885C9D"/>
    <w:rsid w:val="00886B0C"/>
    <w:rsid w:val="00886FC5"/>
    <w:rsid w:val="00892363"/>
    <w:rsid w:val="00892855"/>
    <w:rsid w:val="00892EF7"/>
    <w:rsid w:val="00896E59"/>
    <w:rsid w:val="008A0FB5"/>
    <w:rsid w:val="008A106D"/>
    <w:rsid w:val="008A1F33"/>
    <w:rsid w:val="008A5126"/>
    <w:rsid w:val="008A6E28"/>
    <w:rsid w:val="008B308F"/>
    <w:rsid w:val="008B6A92"/>
    <w:rsid w:val="008B76FB"/>
    <w:rsid w:val="008C01F3"/>
    <w:rsid w:val="008C179F"/>
    <w:rsid w:val="008C1D88"/>
    <w:rsid w:val="008C358C"/>
    <w:rsid w:val="008C4EBC"/>
    <w:rsid w:val="008C52AC"/>
    <w:rsid w:val="008C596A"/>
    <w:rsid w:val="008C6D8A"/>
    <w:rsid w:val="008D2BD3"/>
    <w:rsid w:val="008D3C1D"/>
    <w:rsid w:val="008D57D9"/>
    <w:rsid w:val="008D7278"/>
    <w:rsid w:val="008E0A2E"/>
    <w:rsid w:val="008E0D36"/>
    <w:rsid w:val="008E0E50"/>
    <w:rsid w:val="008E1F72"/>
    <w:rsid w:val="008E2498"/>
    <w:rsid w:val="008E2C67"/>
    <w:rsid w:val="008E3442"/>
    <w:rsid w:val="008E354C"/>
    <w:rsid w:val="008E364D"/>
    <w:rsid w:val="008E3E47"/>
    <w:rsid w:val="008E5B9B"/>
    <w:rsid w:val="008E6B84"/>
    <w:rsid w:val="008F168D"/>
    <w:rsid w:val="008F217D"/>
    <w:rsid w:val="008F2659"/>
    <w:rsid w:val="008F2A8B"/>
    <w:rsid w:val="008F2EB7"/>
    <w:rsid w:val="008F30B8"/>
    <w:rsid w:val="008F7E2F"/>
    <w:rsid w:val="00900F31"/>
    <w:rsid w:val="00902F95"/>
    <w:rsid w:val="00905773"/>
    <w:rsid w:val="0090643B"/>
    <w:rsid w:val="00910ED6"/>
    <w:rsid w:val="00912D3B"/>
    <w:rsid w:val="00912FBB"/>
    <w:rsid w:val="0091380A"/>
    <w:rsid w:val="009160C5"/>
    <w:rsid w:val="00916911"/>
    <w:rsid w:val="00917496"/>
    <w:rsid w:val="00917CAD"/>
    <w:rsid w:val="009214A5"/>
    <w:rsid w:val="00922218"/>
    <w:rsid w:val="00923AF4"/>
    <w:rsid w:val="009246AF"/>
    <w:rsid w:val="00924E68"/>
    <w:rsid w:val="00925A17"/>
    <w:rsid w:val="00925BDF"/>
    <w:rsid w:val="0092643F"/>
    <w:rsid w:val="00926B79"/>
    <w:rsid w:val="00927710"/>
    <w:rsid w:val="00930152"/>
    <w:rsid w:val="00932239"/>
    <w:rsid w:val="00932F11"/>
    <w:rsid w:val="009341D8"/>
    <w:rsid w:val="009354AD"/>
    <w:rsid w:val="00936AAD"/>
    <w:rsid w:val="009370BA"/>
    <w:rsid w:val="00937A4E"/>
    <w:rsid w:val="00937C57"/>
    <w:rsid w:val="009426B6"/>
    <w:rsid w:val="009428CD"/>
    <w:rsid w:val="0094318A"/>
    <w:rsid w:val="00946A16"/>
    <w:rsid w:val="00946B96"/>
    <w:rsid w:val="00946D12"/>
    <w:rsid w:val="00947025"/>
    <w:rsid w:val="00947E31"/>
    <w:rsid w:val="00947FBA"/>
    <w:rsid w:val="00950BEF"/>
    <w:rsid w:val="0095122D"/>
    <w:rsid w:val="009512DF"/>
    <w:rsid w:val="00951871"/>
    <w:rsid w:val="00954166"/>
    <w:rsid w:val="0095544A"/>
    <w:rsid w:val="009566C0"/>
    <w:rsid w:val="009573AE"/>
    <w:rsid w:val="00957789"/>
    <w:rsid w:val="00961423"/>
    <w:rsid w:val="0096158B"/>
    <w:rsid w:val="00961C5D"/>
    <w:rsid w:val="00961EA4"/>
    <w:rsid w:val="00962426"/>
    <w:rsid w:val="00965CB1"/>
    <w:rsid w:val="00965CFA"/>
    <w:rsid w:val="009663E9"/>
    <w:rsid w:val="00966FF3"/>
    <w:rsid w:val="00967BAB"/>
    <w:rsid w:val="009720F4"/>
    <w:rsid w:val="00973909"/>
    <w:rsid w:val="00974A82"/>
    <w:rsid w:val="009751D8"/>
    <w:rsid w:val="00975C89"/>
    <w:rsid w:val="00980113"/>
    <w:rsid w:val="00982FF8"/>
    <w:rsid w:val="009832BC"/>
    <w:rsid w:val="00983698"/>
    <w:rsid w:val="00983E9C"/>
    <w:rsid w:val="00984449"/>
    <w:rsid w:val="00984937"/>
    <w:rsid w:val="009862FE"/>
    <w:rsid w:val="00991562"/>
    <w:rsid w:val="0099174D"/>
    <w:rsid w:val="00991CF3"/>
    <w:rsid w:val="009930B2"/>
    <w:rsid w:val="00994D72"/>
    <w:rsid w:val="00996080"/>
    <w:rsid w:val="0099639A"/>
    <w:rsid w:val="00996670"/>
    <w:rsid w:val="009973F9"/>
    <w:rsid w:val="00997429"/>
    <w:rsid w:val="009A22AC"/>
    <w:rsid w:val="009A246E"/>
    <w:rsid w:val="009A25CC"/>
    <w:rsid w:val="009A2952"/>
    <w:rsid w:val="009A2C19"/>
    <w:rsid w:val="009A5C9C"/>
    <w:rsid w:val="009A75D1"/>
    <w:rsid w:val="009A7E5B"/>
    <w:rsid w:val="009B0047"/>
    <w:rsid w:val="009B0EEF"/>
    <w:rsid w:val="009B11DD"/>
    <w:rsid w:val="009B24A4"/>
    <w:rsid w:val="009B32DF"/>
    <w:rsid w:val="009B51B9"/>
    <w:rsid w:val="009B73DE"/>
    <w:rsid w:val="009B7AE5"/>
    <w:rsid w:val="009C0399"/>
    <w:rsid w:val="009C0653"/>
    <w:rsid w:val="009C1389"/>
    <w:rsid w:val="009C1A26"/>
    <w:rsid w:val="009C3E24"/>
    <w:rsid w:val="009C3F78"/>
    <w:rsid w:val="009C51B3"/>
    <w:rsid w:val="009C5496"/>
    <w:rsid w:val="009C5CA5"/>
    <w:rsid w:val="009C7B39"/>
    <w:rsid w:val="009C7DF9"/>
    <w:rsid w:val="009D29C5"/>
    <w:rsid w:val="009D3730"/>
    <w:rsid w:val="009D3895"/>
    <w:rsid w:val="009D391C"/>
    <w:rsid w:val="009D594F"/>
    <w:rsid w:val="009D6781"/>
    <w:rsid w:val="009D7FCB"/>
    <w:rsid w:val="009E186B"/>
    <w:rsid w:val="009E242F"/>
    <w:rsid w:val="009E313A"/>
    <w:rsid w:val="009E3643"/>
    <w:rsid w:val="009E45D0"/>
    <w:rsid w:val="009E4A0D"/>
    <w:rsid w:val="009E55C7"/>
    <w:rsid w:val="009E58B5"/>
    <w:rsid w:val="009E64A0"/>
    <w:rsid w:val="009F127E"/>
    <w:rsid w:val="009F1FAF"/>
    <w:rsid w:val="009F2DF2"/>
    <w:rsid w:val="009F4E90"/>
    <w:rsid w:val="009F4FDB"/>
    <w:rsid w:val="009F509F"/>
    <w:rsid w:val="009F5B02"/>
    <w:rsid w:val="009F66FC"/>
    <w:rsid w:val="00A02015"/>
    <w:rsid w:val="00A02A6E"/>
    <w:rsid w:val="00A02CF2"/>
    <w:rsid w:val="00A0342D"/>
    <w:rsid w:val="00A03664"/>
    <w:rsid w:val="00A03B2A"/>
    <w:rsid w:val="00A04513"/>
    <w:rsid w:val="00A053AE"/>
    <w:rsid w:val="00A058F7"/>
    <w:rsid w:val="00A07467"/>
    <w:rsid w:val="00A13DB1"/>
    <w:rsid w:val="00A16E95"/>
    <w:rsid w:val="00A16F07"/>
    <w:rsid w:val="00A1781A"/>
    <w:rsid w:val="00A179A5"/>
    <w:rsid w:val="00A200FC"/>
    <w:rsid w:val="00A21111"/>
    <w:rsid w:val="00A21FED"/>
    <w:rsid w:val="00A23387"/>
    <w:rsid w:val="00A264C0"/>
    <w:rsid w:val="00A2753E"/>
    <w:rsid w:val="00A31108"/>
    <w:rsid w:val="00A3137C"/>
    <w:rsid w:val="00A318FC"/>
    <w:rsid w:val="00A31B08"/>
    <w:rsid w:val="00A31B76"/>
    <w:rsid w:val="00A359A5"/>
    <w:rsid w:val="00A40B76"/>
    <w:rsid w:val="00A4297B"/>
    <w:rsid w:val="00A42B3F"/>
    <w:rsid w:val="00A43C95"/>
    <w:rsid w:val="00A442F8"/>
    <w:rsid w:val="00A44A23"/>
    <w:rsid w:val="00A45515"/>
    <w:rsid w:val="00A459B4"/>
    <w:rsid w:val="00A45A4E"/>
    <w:rsid w:val="00A45D8F"/>
    <w:rsid w:val="00A461AA"/>
    <w:rsid w:val="00A53E84"/>
    <w:rsid w:val="00A54462"/>
    <w:rsid w:val="00A54623"/>
    <w:rsid w:val="00A54FB8"/>
    <w:rsid w:val="00A608B5"/>
    <w:rsid w:val="00A609D0"/>
    <w:rsid w:val="00A60B7C"/>
    <w:rsid w:val="00A61BAE"/>
    <w:rsid w:val="00A6406C"/>
    <w:rsid w:val="00A6435E"/>
    <w:rsid w:val="00A652C5"/>
    <w:rsid w:val="00A66048"/>
    <w:rsid w:val="00A6702A"/>
    <w:rsid w:val="00A70F86"/>
    <w:rsid w:val="00A71342"/>
    <w:rsid w:val="00A74B85"/>
    <w:rsid w:val="00A75110"/>
    <w:rsid w:val="00A76D1A"/>
    <w:rsid w:val="00A820D6"/>
    <w:rsid w:val="00A82972"/>
    <w:rsid w:val="00A839EB"/>
    <w:rsid w:val="00A83F27"/>
    <w:rsid w:val="00A8596B"/>
    <w:rsid w:val="00A86075"/>
    <w:rsid w:val="00A86458"/>
    <w:rsid w:val="00A87511"/>
    <w:rsid w:val="00A876C5"/>
    <w:rsid w:val="00A877B5"/>
    <w:rsid w:val="00A920A5"/>
    <w:rsid w:val="00AA1970"/>
    <w:rsid w:val="00AA27BC"/>
    <w:rsid w:val="00AA2B83"/>
    <w:rsid w:val="00AA3B30"/>
    <w:rsid w:val="00AA3B57"/>
    <w:rsid w:val="00AA415B"/>
    <w:rsid w:val="00AA492E"/>
    <w:rsid w:val="00AA4B38"/>
    <w:rsid w:val="00AA6ECE"/>
    <w:rsid w:val="00AA7510"/>
    <w:rsid w:val="00AA7A67"/>
    <w:rsid w:val="00AB009B"/>
    <w:rsid w:val="00AB1806"/>
    <w:rsid w:val="00AB1B32"/>
    <w:rsid w:val="00AB45E0"/>
    <w:rsid w:val="00AB513C"/>
    <w:rsid w:val="00AC0802"/>
    <w:rsid w:val="00AC33D6"/>
    <w:rsid w:val="00AC4888"/>
    <w:rsid w:val="00AC51CF"/>
    <w:rsid w:val="00AC5D98"/>
    <w:rsid w:val="00AC61E0"/>
    <w:rsid w:val="00AC7545"/>
    <w:rsid w:val="00AD18B2"/>
    <w:rsid w:val="00AD1932"/>
    <w:rsid w:val="00AD2735"/>
    <w:rsid w:val="00AD382B"/>
    <w:rsid w:val="00AD7A0E"/>
    <w:rsid w:val="00AE02CD"/>
    <w:rsid w:val="00AE03A3"/>
    <w:rsid w:val="00AE4235"/>
    <w:rsid w:val="00AE441B"/>
    <w:rsid w:val="00AE5DB6"/>
    <w:rsid w:val="00AE6141"/>
    <w:rsid w:val="00AE6D8F"/>
    <w:rsid w:val="00AE7C02"/>
    <w:rsid w:val="00AE7CD0"/>
    <w:rsid w:val="00AE7EA5"/>
    <w:rsid w:val="00AF0395"/>
    <w:rsid w:val="00AF178F"/>
    <w:rsid w:val="00AF254B"/>
    <w:rsid w:val="00AF4D36"/>
    <w:rsid w:val="00AF5EE2"/>
    <w:rsid w:val="00AF5F13"/>
    <w:rsid w:val="00AF60C8"/>
    <w:rsid w:val="00AF7389"/>
    <w:rsid w:val="00AF7C4E"/>
    <w:rsid w:val="00AF7F6A"/>
    <w:rsid w:val="00B00ABE"/>
    <w:rsid w:val="00B01FBB"/>
    <w:rsid w:val="00B02BB0"/>
    <w:rsid w:val="00B02E38"/>
    <w:rsid w:val="00B033FB"/>
    <w:rsid w:val="00B051A8"/>
    <w:rsid w:val="00B06B17"/>
    <w:rsid w:val="00B07630"/>
    <w:rsid w:val="00B10207"/>
    <w:rsid w:val="00B10FED"/>
    <w:rsid w:val="00B11349"/>
    <w:rsid w:val="00B1384E"/>
    <w:rsid w:val="00B14D75"/>
    <w:rsid w:val="00B150A4"/>
    <w:rsid w:val="00B15704"/>
    <w:rsid w:val="00B166C5"/>
    <w:rsid w:val="00B17DF8"/>
    <w:rsid w:val="00B2179E"/>
    <w:rsid w:val="00B24C34"/>
    <w:rsid w:val="00B25C63"/>
    <w:rsid w:val="00B26BD2"/>
    <w:rsid w:val="00B309FF"/>
    <w:rsid w:val="00B32286"/>
    <w:rsid w:val="00B34DE7"/>
    <w:rsid w:val="00B36AC6"/>
    <w:rsid w:val="00B37D7A"/>
    <w:rsid w:val="00B40BFC"/>
    <w:rsid w:val="00B40C98"/>
    <w:rsid w:val="00B41850"/>
    <w:rsid w:val="00B41A33"/>
    <w:rsid w:val="00B42250"/>
    <w:rsid w:val="00B42930"/>
    <w:rsid w:val="00B44365"/>
    <w:rsid w:val="00B47559"/>
    <w:rsid w:val="00B4757D"/>
    <w:rsid w:val="00B5015B"/>
    <w:rsid w:val="00B50532"/>
    <w:rsid w:val="00B50E1F"/>
    <w:rsid w:val="00B5110D"/>
    <w:rsid w:val="00B5132F"/>
    <w:rsid w:val="00B5390A"/>
    <w:rsid w:val="00B53D52"/>
    <w:rsid w:val="00B547C3"/>
    <w:rsid w:val="00B56D87"/>
    <w:rsid w:val="00B57221"/>
    <w:rsid w:val="00B606A3"/>
    <w:rsid w:val="00B61856"/>
    <w:rsid w:val="00B62B38"/>
    <w:rsid w:val="00B63048"/>
    <w:rsid w:val="00B66D3B"/>
    <w:rsid w:val="00B708B4"/>
    <w:rsid w:val="00B711B9"/>
    <w:rsid w:val="00B73744"/>
    <w:rsid w:val="00B75258"/>
    <w:rsid w:val="00B7748E"/>
    <w:rsid w:val="00B77840"/>
    <w:rsid w:val="00B77A39"/>
    <w:rsid w:val="00B80416"/>
    <w:rsid w:val="00B81422"/>
    <w:rsid w:val="00B81FBC"/>
    <w:rsid w:val="00B84FF1"/>
    <w:rsid w:val="00B85D47"/>
    <w:rsid w:val="00B86257"/>
    <w:rsid w:val="00B9005A"/>
    <w:rsid w:val="00B9008C"/>
    <w:rsid w:val="00B91894"/>
    <w:rsid w:val="00B922C0"/>
    <w:rsid w:val="00B930D8"/>
    <w:rsid w:val="00B965D1"/>
    <w:rsid w:val="00B96CB8"/>
    <w:rsid w:val="00B9732D"/>
    <w:rsid w:val="00B97B26"/>
    <w:rsid w:val="00BA1A7A"/>
    <w:rsid w:val="00BA34F5"/>
    <w:rsid w:val="00BA39ED"/>
    <w:rsid w:val="00BA3B90"/>
    <w:rsid w:val="00BA4543"/>
    <w:rsid w:val="00BA6696"/>
    <w:rsid w:val="00BA7E53"/>
    <w:rsid w:val="00BB1247"/>
    <w:rsid w:val="00BB1497"/>
    <w:rsid w:val="00BB1DE9"/>
    <w:rsid w:val="00BB2E43"/>
    <w:rsid w:val="00BB31EE"/>
    <w:rsid w:val="00BB365D"/>
    <w:rsid w:val="00BB6C05"/>
    <w:rsid w:val="00BB76B2"/>
    <w:rsid w:val="00BC0CEA"/>
    <w:rsid w:val="00BC0D30"/>
    <w:rsid w:val="00BC0D73"/>
    <w:rsid w:val="00BC57F6"/>
    <w:rsid w:val="00BC61EC"/>
    <w:rsid w:val="00BD105C"/>
    <w:rsid w:val="00BD2133"/>
    <w:rsid w:val="00BD27BD"/>
    <w:rsid w:val="00BD3AAC"/>
    <w:rsid w:val="00BD5E39"/>
    <w:rsid w:val="00BD6C90"/>
    <w:rsid w:val="00BD7387"/>
    <w:rsid w:val="00BD76CF"/>
    <w:rsid w:val="00BE39BC"/>
    <w:rsid w:val="00BE4AAE"/>
    <w:rsid w:val="00BF0F0F"/>
    <w:rsid w:val="00BF2F89"/>
    <w:rsid w:val="00BF7CFA"/>
    <w:rsid w:val="00C00D3F"/>
    <w:rsid w:val="00C00FA4"/>
    <w:rsid w:val="00C016EF"/>
    <w:rsid w:val="00C02382"/>
    <w:rsid w:val="00C0244A"/>
    <w:rsid w:val="00C02499"/>
    <w:rsid w:val="00C026C3"/>
    <w:rsid w:val="00C06578"/>
    <w:rsid w:val="00C065FB"/>
    <w:rsid w:val="00C06AA0"/>
    <w:rsid w:val="00C11AB2"/>
    <w:rsid w:val="00C13221"/>
    <w:rsid w:val="00C1384F"/>
    <w:rsid w:val="00C16653"/>
    <w:rsid w:val="00C1791C"/>
    <w:rsid w:val="00C17E5B"/>
    <w:rsid w:val="00C20CA0"/>
    <w:rsid w:val="00C22B6D"/>
    <w:rsid w:val="00C2418F"/>
    <w:rsid w:val="00C24458"/>
    <w:rsid w:val="00C26774"/>
    <w:rsid w:val="00C2786B"/>
    <w:rsid w:val="00C314B9"/>
    <w:rsid w:val="00C31FD5"/>
    <w:rsid w:val="00C3220E"/>
    <w:rsid w:val="00C32771"/>
    <w:rsid w:val="00C33B57"/>
    <w:rsid w:val="00C3650A"/>
    <w:rsid w:val="00C37C39"/>
    <w:rsid w:val="00C40793"/>
    <w:rsid w:val="00C424F4"/>
    <w:rsid w:val="00C42BA0"/>
    <w:rsid w:val="00C44EB5"/>
    <w:rsid w:val="00C4664D"/>
    <w:rsid w:val="00C51D73"/>
    <w:rsid w:val="00C52B40"/>
    <w:rsid w:val="00C53518"/>
    <w:rsid w:val="00C543C4"/>
    <w:rsid w:val="00C563AB"/>
    <w:rsid w:val="00C60FD3"/>
    <w:rsid w:val="00C62EF4"/>
    <w:rsid w:val="00C6418C"/>
    <w:rsid w:val="00C643DE"/>
    <w:rsid w:val="00C65B3E"/>
    <w:rsid w:val="00C66E27"/>
    <w:rsid w:val="00C675C7"/>
    <w:rsid w:val="00C700A0"/>
    <w:rsid w:val="00C70698"/>
    <w:rsid w:val="00C70EF6"/>
    <w:rsid w:val="00C71089"/>
    <w:rsid w:val="00C71446"/>
    <w:rsid w:val="00C71A9E"/>
    <w:rsid w:val="00C75E94"/>
    <w:rsid w:val="00C761FD"/>
    <w:rsid w:val="00C76BF1"/>
    <w:rsid w:val="00C77171"/>
    <w:rsid w:val="00C80577"/>
    <w:rsid w:val="00C80901"/>
    <w:rsid w:val="00C80A30"/>
    <w:rsid w:val="00C8145D"/>
    <w:rsid w:val="00C83B26"/>
    <w:rsid w:val="00C909C8"/>
    <w:rsid w:val="00C91591"/>
    <w:rsid w:val="00C91A4E"/>
    <w:rsid w:val="00C92109"/>
    <w:rsid w:val="00C931D3"/>
    <w:rsid w:val="00C953D7"/>
    <w:rsid w:val="00C96F01"/>
    <w:rsid w:val="00C97F96"/>
    <w:rsid w:val="00CA1411"/>
    <w:rsid w:val="00CA38AC"/>
    <w:rsid w:val="00CA3A1C"/>
    <w:rsid w:val="00CA3B80"/>
    <w:rsid w:val="00CA3EC7"/>
    <w:rsid w:val="00CA4074"/>
    <w:rsid w:val="00CA4A97"/>
    <w:rsid w:val="00CA4C26"/>
    <w:rsid w:val="00CA4F99"/>
    <w:rsid w:val="00CA6B10"/>
    <w:rsid w:val="00CA7176"/>
    <w:rsid w:val="00CA7885"/>
    <w:rsid w:val="00CA7AC8"/>
    <w:rsid w:val="00CB0DE5"/>
    <w:rsid w:val="00CB147C"/>
    <w:rsid w:val="00CB3CD7"/>
    <w:rsid w:val="00CB4F84"/>
    <w:rsid w:val="00CC00C0"/>
    <w:rsid w:val="00CC1F99"/>
    <w:rsid w:val="00CC27C4"/>
    <w:rsid w:val="00CC3661"/>
    <w:rsid w:val="00CC37E9"/>
    <w:rsid w:val="00CC3A65"/>
    <w:rsid w:val="00CC45EE"/>
    <w:rsid w:val="00CC5DC9"/>
    <w:rsid w:val="00CC60C0"/>
    <w:rsid w:val="00CC6987"/>
    <w:rsid w:val="00CC7FE5"/>
    <w:rsid w:val="00CD23E3"/>
    <w:rsid w:val="00CD2D65"/>
    <w:rsid w:val="00CD63C4"/>
    <w:rsid w:val="00CD6A91"/>
    <w:rsid w:val="00CD7049"/>
    <w:rsid w:val="00CE08F8"/>
    <w:rsid w:val="00CE271B"/>
    <w:rsid w:val="00CE33C9"/>
    <w:rsid w:val="00CE5B16"/>
    <w:rsid w:val="00CE682F"/>
    <w:rsid w:val="00CE71E8"/>
    <w:rsid w:val="00CE7C42"/>
    <w:rsid w:val="00CF20F7"/>
    <w:rsid w:val="00CF2344"/>
    <w:rsid w:val="00CF3C34"/>
    <w:rsid w:val="00CF65A2"/>
    <w:rsid w:val="00CF6761"/>
    <w:rsid w:val="00CF7BED"/>
    <w:rsid w:val="00CF7E38"/>
    <w:rsid w:val="00D00692"/>
    <w:rsid w:val="00D014E5"/>
    <w:rsid w:val="00D01A37"/>
    <w:rsid w:val="00D02087"/>
    <w:rsid w:val="00D035FD"/>
    <w:rsid w:val="00D03717"/>
    <w:rsid w:val="00D039B5"/>
    <w:rsid w:val="00D07854"/>
    <w:rsid w:val="00D12770"/>
    <w:rsid w:val="00D13DD0"/>
    <w:rsid w:val="00D141AC"/>
    <w:rsid w:val="00D146A4"/>
    <w:rsid w:val="00D157C7"/>
    <w:rsid w:val="00D16989"/>
    <w:rsid w:val="00D219B0"/>
    <w:rsid w:val="00D22333"/>
    <w:rsid w:val="00D22762"/>
    <w:rsid w:val="00D23145"/>
    <w:rsid w:val="00D23186"/>
    <w:rsid w:val="00D23F16"/>
    <w:rsid w:val="00D24A1C"/>
    <w:rsid w:val="00D2522D"/>
    <w:rsid w:val="00D2658D"/>
    <w:rsid w:val="00D26C54"/>
    <w:rsid w:val="00D30677"/>
    <w:rsid w:val="00D30A09"/>
    <w:rsid w:val="00D30BC1"/>
    <w:rsid w:val="00D31268"/>
    <w:rsid w:val="00D32858"/>
    <w:rsid w:val="00D3375D"/>
    <w:rsid w:val="00D33FC6"/>
    <w:rsid w:val="00D347AC"/>
    <w:rsid w:val="00D35672"/>
    <w:rsid w:val="00D37E40"/>
    <w:rsid w:val="00D37ECA"/>
    <w:rsid w:val="00D4167A"/>
    <w:rsid w:val="00D43439"/>
    <w:rsid w:val="00D458E8"/>
    <w:rsid w:val="00D469CB"/>
    <w:rsid w:val="00D478DA"/>
    <w:rsid w:val="00D50417"/>
    <w:rsid w:val="00D5325B"/>
    <w:rsid w:val="00D558BF"/>
    <w:rsid w:val="00D56363"/>
    <w:rsid w:val="00D56996"/>
    <w:rsid w:val="00D56B9E"/>
    <w:rsid w:val="00D57D73"/>
    <w:rsid w:val="00D61787"/>
    <w:rsid w:val="00D617E2"/>
    <w:rsid w:val="00D62D09"/>
    <w:rsid w:val="00D63C81"/>
    <w:rsid w:val="00D64B21"/>
    <w:rsid w:val="00D64D50"/>
    <w:rsid w:val="00D658F4"/>
    <w:rsid w:val="00D712DE"/>
    <w:rsid w:val="00D7426D"/>
    <w:rsid w:val="00D75AE2"/>
    <w:rsid w:val="00D76B64"/>
    <w:rsid w:val="00D77E24"/>
    <w:rsid w:val="00D8126C"/>
    <w:rsid w:val="00D812B5"/>
    <w:rsid w:val="00D83D2D"/>
    <w:rsid w:val="00D83E3B"/>
    <w:rsid w:val="00D83E52"/>
    <w:rsid w:val="00D8621F"/>
    <w:rsid w:val="00D86661"/>
    <w:rsid w:val="00D86A6A"/>
    <w:rsid w:val="00D91B4F"/>
    <w:rsid w:val="00D927F8"/>
    <w:rsid w:val="00D93A9F"/>
    <w:rsid w:val="00D9425D"/>
    <w:rsid w:val="00D94958"/>
    <w:rsid w:val="00D95357"/>
    <w:rsid w:val="00D954D6"/>
    <w:rsid w:val="00D9702C"/>
    <w:rsid w:val="00DA0825"/>
    <w:rsid w:val="00DA114B"/>
    <w:rsid w:val="00DA3BD2"/>
    <w:rsid w:val="00DA5723"/>
    <w:rsid w:val="00DA600B"/>
    <w:rsid w:val="00DA62F3"/>
    <w:rsid w:val="00DA7687"/>
    <w:rsid w:val="00DA77DE"/>
    <w:rsid w:val="00DA7A4F"/>
    <w:rsid w:val="00DB148C"/>
    <w:rsid w:val="00DB3487"/>
    <w:rsid w:val="00DB3F12"/>
    <w:rsid w:val="00DB6868"/>
    <w:rsid w:val="00DB72B3"/>
    <w:rsid w:val="00DB7612"/>
    <w:rsid w:val="00DB7874"/>
    <w:rsid w:val="00DB7B84"/>
    <w:rsid w:val="00DC010D"/>
    <w:rsid w:val="00DC1047"/>
    <w:rsid w:val="00DC3E38"/>
    <w:rsid w:val="00DC5014"/>
    <w:rsid w:val="00DC6591"/>
    <w:rsid w:val="00DC6E48"/>
    <w:rsid w:val="00DC775C"/>
    <w:rsid w:val="00DC7A21"/>
    <w:rsid w:val="00DD0184"/>
    <w:rsid w:val="00DD0338"/>
    <w:rsid w:val="00DD0F63"/>
    <w:rsid w:val="00DD2409"/>
    <w:rsid w:val="00DD444D"/>
    <w:rsid w:val="00DD4917"/>
    <w:rsid w:val="00DD580C"/>
    <w:rsid w:val="00DD5EC2"/>
    <w:rsid w:val="00DD6A61"/>
    <w:rsid w:val="00DD6FDB"/>
    <w:rsid w:val="00DD7F7D"/>
    <w:rsid w:val="00DE0225"/>
    <w:rsid w:val="00DE0558"/>
    <w:rsid w:val="00DE0808"/>
    <w:rsid w:val="00DE0FF2"/>
    <w:rsid w:val="00DE1136"/>
    <w:rsid w:val="00DE11A7"/>
    <w:rsid w:val="00DE11FE"/>
    <w:rsid w:val="00DE1284"/>
    <w:rsid w:val="00DE2F41"/>
    <w:rsid w:val="00DE4552"/>
    <w:rsid w:val="00DE57D5"/>
    <w:rsid w:val="00DE5DA7"/>
    <w:rsid w:val="00DE65CE"/>
    <w:rsid w:val="00DF0A2A"/>
    <w:rsid w:val="00DF3974"/>
    <w:rsid w:val="00DF3BC7"/>
    <w:rsid w:val="00DF4280"/>
    <w:rsid w:val="00DF52AD"/>
    <w:rsid w:val="00DF539B"/>
    <w:rsid w:val="00DF7B94"/>
    <w:rsid w:val="00E00C44"/>
    <w:rsid w:val="00E013C5"/>
    <w:rsid w:val="00E01809"/>
    <w:rsid w:val="00E0207A"/>
    <w:rsid w:val="00E03413"/>
    <w:rsid w:val="00E03C0A"/>
    <w:rsid w:val="00E05782"/>
    <w:rsid w:val="00E06A58"/>
    <w:rsid w:val="00E071CF"/>
    <w:rsid w:val="00E07F94"/>
    <w:rsid w:val="00E112F2"/>
    <w:rsid w:val="00E1165F"/>
    <w:rsid w:val="00E119E8"/>
    <w:rsid w:val="00E11BEF"/>
    <w:rsid w:val="00E12EA4"/>
    <w:rsid w:val="00E13495"/>
    <w:rsid w:val="00E13FF6"/>
    <w:rsid w:val="00E14452"/>
    <w:rsid w:val="00E16D2A"/>
    <w:rsid w:val="00E20596"/>
    <w:rsid w:val="00E20FDA"/>
    <w:rsid w:val="00E2135E"/>
    <w:rsid w:val="00E24A60"/>
    <w:rsid w:val="00E25519"/>
    <w:rsid w:val="00E25A80"/>
    <w:rsid w:val="00E26501"/>
    <w:rsid w:val="00E265FD"/>
    <w:rsid w:val="00E26E08"/>
    <w:rsid w:val="00E26E44"/>
    <w:rsid w:val="00E26F5F"/>
    <w:rsid w:val="00E275C4"/>
    <w:rsid w:val="00E27873"/>
    <w:rsid w:val="00E33733"/>
    <w:rsid w:val="00E33C1A"/>
    <w:rsid w:val="00E350C4"/>
    <w:rsid w:val="00E35BE3"/>
    <w:rsid w:val="00E40107"/>
    <w:rsid w:val="00E402B5"/>
    <w:rsid w:val="00E4185C"/>
    <w:rsid w:val="00E42066"/>
    <w:rsid w:val="00E433D1"/>
    <w:rsid w:val="00E441CF"/>
    <w:rsid w:val="00E44373"/>
    <w:rsid w:val="00E44CA1"/>
    <w:rsid w:val="00E44F06"/>
    <w:rsid w:val="00E4709F"/>
    <w:rsid w:val="00E47695"/>
    <w:rsid w:val="00E47935"/>
    <w:rsid w:val="00E50439"/>
    <w:rsid w:val="00E51709"/>
    <w:rsid w:val="00E52221"/>
    <w:rsid w:val="00E52E41"/>
    <w:rsid w:val="00E535E1"/>
    <w:rsid w:val="00E54E42"/>
    <w:rsid w:val="00E55031"/>
    <w:rsid w:val="00E559E7"/>
    <w:rsid w:val="00E55F86"/>
    <w:rsid w:val="00E57794"/>
    <w:rsid w:val="00E6136C"/>
    <w:rsid w:val="00E620CF"/>
    <w:rsid w:val="00E6229D"/>
    <w:rsid w:val="00E667D2"/>
    <w:rsid w:val="00E66B99"/>
    <w:rsid w:val="00E67B8E"/>
    <w:rsid w:val="00E70073"/>
    <w:rsid w:val="00E7212C"/>
    <w:rsid w:val="00E74522"/>
    <w:rsid w:val="00E76366"/>
    <w:rsid w:val="00E800FB"/>
    <w:rsid w:val="00E80D3F"/>
    <w:rsid w:val="00E82FE3"/>
    <w:rsid w:val="00E8389C"/>
    <w:rsid w:val="00E83926"/>
    <w:rsid w:val="00E85C91"/>
    <w:rsid w:val="00E8613D"/>
    <w:rsid w:val="00E86F2E"/>
    <w:rsid w:val="00E8767D"/>
    <w:rsid w:val="00E90866"/>
    <w:rsid w:val="00E909F4"/>
    <w:rsid w:val="00E90FB5"/>
    <w:rsid w:val="00E93FD4"/>
    <w:rsid w:val="00E94962"/>
    <w:rsid w:val="00E96E45"/>
    <w:rsid w:val="00E96E85"/>
    <w:rsid w:val="00E97A7D"/>
    <w:rsid w:val="00E97DBF"/>
    <w:rsid w:val="00EA05B1"/>
    <w:rsid w:val="00EA1215"/>
    <w:rsid w:val="00EA3C16"/>
    <w:rsid w:val="00EA4229"/>
    <w:rsid w:val="00EA4743"/>
    <w:rsid w:val="00EA4C3D"/>
    <w:rsid w:val="00EA54C8"/>
    <w:rsid w:val="00EA57E2"/>
    <w:rsid w:val="00EA755F"/>
    <w:rsid w:val="00EA7B17"/>
    <w:rsid w:val="00EA7B51"/>
    <w:rsid w:val="00EB00CA"/>
    <w:rsid w:val="00EB0C19"/>
    <w:rsid w:val="00EB2FD3"/>
    <w:rsid w:val="00EB4721"/>
    <w:rsid w:val="00EB67DD"/>
    <w:rsid w:val="00EC0AC7"/>
    <w:rsid w:val="00EC0C00"/>
    <w:rsid w:val="00EC29A3"/>
    <w:rsid w:val="00EC3BAB"/>
    <w:rsid w:val="00EC3BAE"/>
    <w:rsid w:val="00EC43DC"/>
    <w:rsid w:val="00EC4B91"/>
    <w:rsid w:val="00EC6CF9"/>
    <w:rsid w:val="00EC7670"/>
    <w:rsid w:val="00ED0085"/>
    <w:rsid w:val="00ED1EE1"/>
    <w:rsid w:val="00ED3272"/>
    <w:rsid w:val="00ED47FB"/>
    <w:rsid w:val="00ED621D"/>
    <w:rsid w:val="00ED6498"/>
    <w:rsid w:val="00ED6CE7"/>
    <w:rsid w:val="00ED6F9E"/>
    <w:rsid w:val="00EE0525"/>
    <w:rsid w:val="00EE0941"/>
    <w:rsid w:val="00EE09C8"/>
    <w:rsid w:val="00EE1D23"/>
    <w:rsid w:val="00EE2F2D"/>
    <w:rsid w:val="00EE3058"/>
    <w:rsid w:val="00EE4242"/>
    <w:rsid w:val="00EE46D4"/>
    <w:rsid w:val="00EE521A"/>
    <w:rsid w:val="00EE6C3A"/>
    <w:rsid w:val="00EE6CAD"/>
    <w:rsid w:val="00EE7384"/>
    <w:rsid w:val="00EE744E"/>
    <w:rsid w:val="00EF0CF9"/>
    <w:rsid w:val="00EF121E"/>
    <w:rsid w:val="00EF1BCB"/>
    <w:rsid w:val="00EF3587"/>
    <w:rsid w:val="00EF4D49"/>
    <w:rsid w:val="00EF5A06"/>
    <w:rsid w:val="00F0799A"/>
    <w:rsid w:val="00F07BEA"/>
    <w:rsid w:val="00F10455"/>
    <w:rsid w:val="00F110B8"/>
    <w:rsid w:val="00F11B17"/>
    <w:rsid w:val="00F125DC"/>
    <w:rsid w:val="00F12D05"/>
    <w:rsid w:val="00F1336C"/>
    <w:rsid w:val="00F1720A"/>
    <w:rsid w:val="00F17A27"/>
    <w:rsid w:val="00F201EA"/>
    <w:rsid w:val="00F22A25"/>
    <w:rsid w:val="00F245ED"/>
    <w:rsid w:val="00F24C16"/>
    <w:rsid w:val="00F24E50"/>
    <w:rsid w:val="00F2501A"/>
    <w:rsid w:val="00F26699"/>
    <w:rsid w:val="00F315CD"/>
    <w:rsid w:val="00F3485E"/>
    <w:rsid w:val="00F3565A"/>
    <w:rsid w:val="00F37612"/>
    <w:rsid w:val="00F37B22"/>
    <w:rsid w:val="00F37E9D"/>
    <w:rsid w:val="00F41076"/>
    <w:rsid w:val="00F42D21"/>
    <w:rsid w:val="00F43525"/>
    <w:rsid w:val="00F43773"/>
    <w:rsid w:val="00F50B4B"/>
    <w:rsid w:val="00F50C7E"/>
    <w:rsid w:val="00F51FBD"/>
    <w:rsid w:val="00F52ABD"/>
    <w:rsid w:val="00F53233"/>
    <w:rsid w:val="00F5335E"/>
    <w:rsid w:val="00F549ED"/>
    <w:rsid w:val="00F54B30"/>
    <w:rsid w:val="00F5507B"/>
    <w:rsid w:val="00F55E2B"/>
    <w:rsid w:val="00F56350"/>
    <w:rsid w:val="00F567E7"/>
    <w:rsid w:val="00F571E2"/>
    <w:rsid w:val="00F608FD"/>
    <w:rsid w:val="00F6295F"/>
    <w:rsid w:val="00F64A38"/>
    <w:rsid w:val="00F66E83"/>
    <w:rsid w:val="00F70C9B"/>
    <w:rsid w:val="00F72416"/>
    <w:rsid w:val="00F73ED7"/>
    <w:rsid w:val="00F74DC5"/>
    <w:rsid w:val="00F762FD"/>
    <w:rsid w:val="00F76EB4"/>
    <w:rsid w:val="00F81A90"/>
    <w:rsid w:val="00F8286F"/>
    <w:rsid w:val="00F837F0"/>
    <w:rsid w:val="00F83E05"/>
    <w:rsid w:val="00F865DF"/>
    <w:rsid w:val="00F8764B"/>
    <w:rsid w:val="00F87BE1"/>
    <w:rsid w:val="00F92660"/>
    <w:rsid w:val="00F9291D"/>
    <w:rsid w:val="00F95BAE"/>
    <w:rsid w:val="00FA2C00"/>
    <w:rsid w:val="00FA2DAE"/>
    <w:rsid w:val="00FA2F86"/>
    <w:rsid w:val="00FA3DAF"/>
    <w:rsid w:val="00FA479A"/>
    <w:rsid w:val="00FA58A9"/>
    <w:rsid w:val="00FA5E8D"/>
    <w:rsid w:val="00FA6BAF"/>
    <w:rsid w:val="00FB3F83"/>
    <w:rsid w:val="00FB424F"/>
    <w:rsid w:val="00FB522C"/>
    <w:rsid w:val="00FB5CBE"/>
    <w:rsid w:val="00FB68B3"/>
    <w:rsid w:val="00FB76EE"/>
    <w:rsid w:val="00FB78A9"/>
    <w:rsid w:val="00FC0283"/>
    <w:rsid w:val="00FC1330"/>
    <w:rsid w:val="00FC39FA"/>
    <w:rsid w:val="00FC3B55"/>
    <w:rsid w:val="00FC3D03"/>
    <w:rsid w:val="00FC4F26"/>
    <w:rsid w:val="00FD09CC"/>
    <w:rsid w:val="00FD1557"/>
    <w:rsid w:val="00FD2ED8"/>
    <w:rsid w:val="00FD3E0B"/>
    <w:rsid w:val="00FD4E89"/>
    <w:rsid w:val="00FD5151"/>
    <w:rsid w:val="00FD53F5"/>
    <w:rsid w:val="00FD63AB"/>
    <w:rsid w:val="00FE0DC3"/>
    <w:rsid w:val="00FE14D4"/>
    <w:rsid w:val="00FE3732"/>
    <w:rsid w:val="00FE3AA9"/>
    <w:rsid w:val="00FE4AE6"/>
    <w:rsid w:val="00FF0AED"/>
    <w:rsid w:val="00FF0C0B"/>
    <w:rsid w:val="00FF216F"/>
    <w:rsid w:val="00FF4212"/>
    <w:rsid w:val="00FF5D87"/>
    <w:rsid w:val="00FF692A"/>
    <w:rsid w:val="01D32961"/>
    <w:rsid w:val="04374415"/>
    <w:rsid w:val="043ECCBE"/>
    <w:rsid w:val="05625A34"/>
    <w:rsid w:val="05B65943"/>
    <w:rsid w:val="05FF4AEE"/>
    <w:rsid w:val="09B4754B"/>
    <w:rsid w:val="0A398C47"/>
    <w:rsid w:val="0AB75B88"/>
    <w:rsid w:val="0E6A8D46"/>
    <w:rsid w:val="0FA7F818"/>
    <w:rsid w:val="10111283"/>
    <w:rsid w:val="101F5A93"/>
    <w:rsid w:val="1222573C"/>
    <w:rsid w:val="124C982B"/>
    <w:rsid w:val="13B8221C"/>
    <w:rsid w:val="1779EA5A"/>
    <w:rsid w:val="17912884"/>
    <w:rsid w:val="1A1F4DC7"/>
    <w:rsid w:val="1A204789"/>
    <w:rsid w:val="1A764B71"/>
    <w:rsid w:val="1AADAB51"/>
    <w:rsid w:val="1C118ED9"/>
    <w:rsid w:val="1C8D9263"/>
    <w:rsid w:val="1CF8A278"/>
    <w:rsid w:val="1D66A001"/>
    <w:rsid w:val="1DE5FCD0"/>
    <w:rsid w:val="1E9A0B04"/>
    <w:rsid w:val="21AC5BBD"/>
    <w:rsid w:val="221565F6"/>
    <w:rsid w:val="22CF604C"/>
    <w:rsid w:val="232B638E"/>
    <w:rsid w:val="240E8EA4"/>
    <w:rsid w:val="248AD5F1"/>
    <w:rsid w:val="24C4B596"/>
    <w:rsid w:val="24D8767B"/>
    <w:rsid w:val="255FB7D0"/>
    <w:rsid w:val="256C9BE9"/>
    <w:rsid w:val="264335B6"/>
    <w:rsid w:val="28448AAA"/>
    <w:rsid w:val="299EA27A"/>
    <w:rsid w:val="2A3ACBDC"/>
    <w:rsid w:val="2B4CC04A"/>
    <w:rsid w:val="3466F03E"/>
    <w:rsid w:val="356B775B"/>
    <w:rsid w:val="36B86C4E"/>
    <w:rsid w:val="371A9EE6"/>
    <w:rsid w:val="37D9F8BB"/>
    <w:rsid w:val="38A449D3"/>
    <w:rsid w:val="38B1308C"/>
    <w:rsid w:val="3AC42039"/>
    <w:rsid w:val="3B5E9BCA"/>
    <w:rsid w:val="3DCFD121"/>
    <w:rsid w:val="3EBDC7C5"/>
    <w:rsid w:val="3FAE27FB"/>
    <w:rsid w:val="407CD7B1"/>
    <w:rsid w:val="416DB838"/>
    <w:rsid w:val="43400C7F"/>
    <w:rsid w:val="447CE7C3"/>
    <w:rsid w:val="45BA557F"/>
    <w:rsid w:val="468ACA8C"/>
    <w:rsid w:val="47E418E6"/>
    <w:rsid w:val="49733866"/>
    <w:rsid w:val="4D5349B0"/>
    <w:rsid w:val="4FA10E0B"/>
    <w:rsid w:val="5018AC42"/>
    <w:rsid w:val="504B4613"/>
    <w:rsid w:val="5165D96C"/>
    <w:rsid w:val="51790859"/>
    <w:rsid w:val="53DE820C"/>
    <w:rsid w:val="53F19FB4"/>
    <w:rsid w:val="542C5B8F"/>
    <w:rsid w:val="582CA02B"/>
    <w:rsid w:val="5851A5B4"/>
    <w:rsid w:val="586FB3B8"/>
    <w:rsid w:val="59864ECA"/>
    <w:rsid w:val="59FB091A"/>
    <w:rsid w:val="5A8DF98A"/>
    <w:rsid w:val="5AF0E048"/>
    <w:rsid w:val="5C18E429"/>
    <w:rsid w:val="5D49F0E5"/>
    <w:rsid w:val="60C69C37"/>
    <w:rsid w:val="60E97B31"/>
    <w:rsid w:val="64DFAC6F"/>
    <w:rsid w:val="651F36F2"/>
    <w:rsid w:val="683AF68D"/>
    <w:rsid w:val="69DC5968"/>
    <w:rsid w:val="6A36972E"/>
    <w:rsid w:val="6AB2AC60"/>
    <w:rsid w:val="6AE3C0B8"/>
    <w:rsid w:val="6BB1AD6E"/>
    <w:rsid w:val="6C53F150"/>
    <w:rsid w:val="70B71E3E"/>
    <w:rsid w:val="70E028C9"/>
    <w:rsid w:val="74A6074D"/>
    <w:rsid w:val="75907BED"/>
    <w:rsid w:val="77A0295F"/>
    <w:rsid w:val="77BF864E"/>
    <w:rsid w:val="7A66F857"/>
    <w:rsid w:val="7ADEDF4F"/>
    <w:rsid w:val="7D79E82D"/>
    <w:rsid w:val="7D92527C"/>
    <w:rsid w:val="7DF7F563"/>
    <w:rsid w:val="7F8C2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6AF08C"/>
  <w15:chartTrackingRefBased/>
  <w15:docId w15:val="{9F930D00-1E9E-49C2-9883-3624F646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List Bullet 5"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44A6"/>
    <w:pPr>
      <w:spacing w:before="120" w:after="120" w:line="247" w:lineRule="auto"/>
    </w:pPr>
    <w:rPr>
      <w:rFonts w:ascii="Rasa" w:hAnsi="Rasa" w:cs="Rasa"/>
      <w:color w:val="000000"/>
      <w:sz w:val="24"/>
      <w:szCs w:val="24"/>
    </w:rPr>
  </w:style>
  <w:style w:type="paragraph" w:styleId="Heading1">
    <w:name w:val="heading 1"/>
    <w:basedOn w:val="HeadingBase"/>
    <w:next w:val="BodyText"/>
    <w:qFormat/>
    <w:rsid w:val="00F52ABD"/>
    <w:pPr>
      <w:pageBreakBefore/>
      <w:numPr>
        <w:numId w:val="9"/>
      </w:numPr>
      <w:jc w:val="left"/>
      <w:outlineLvl w:val="0"/>
    </w:pPr>
    <w:rPr>
      <w:rFonts w:asciiTheme="majorHAnsi" w:hAnsiTheme="majorHAnsi"/>
      <w:b/>
      <w:bCs/>
    </w:rPr>
  </w:style>
  <w:style w:type="paragraph" w:styleId="Heading2">
    <w:name w:val="heading 2"/>
    <w:basedOn w:val="HeadingBase"/>
    <w:next w:val="BodyText"/>
    <w:qFormat/>
    <w:rsid w:val="00255F23"/>
    <w:pPr>
      <w:jc w:val="center"/>
      <w:outlineLvl w:val="1"/>
    </w:pPr>
    <w:rPr>
      <w:bCs/>
      <w:i/>
      <w:iCs/>
      <w:szCs w:val="28"/>
    </w:rPr>
  </w:style>
  <w:style w:type="paragraph" w:styleId="Heading3">
    <w:name w:val="heading 3"/>
    <w:basedOn w:val="HeadingBase"/>
    <w:next w:val="BodyText"/>
    <w:link w:val="Heading3Char"/>
    <w:qFormat/>
    <w:rsid w:val="0022001A"/>
    <w:pPr>
      <w:numPr>
        <w:ilvl w:val="2"/>
        <w:numId w:val="9"/>
      </w:numPr>
      <w:jc w:val="left"/>
      <w:outlineLvl w:val="2"/>
    </w:pPr>
    <w:rPr>
      <w:rFonts w:asciiTheme="minorHAnsi" w:hAnsiTheme="minorHAnsi"/>
      <w:b/>
      <w:szCs w:val="28"/>
    </w:rPr>
  </w:style>
  <w:style w:type="paragraph" w:styleId="Heading4">
    <w:name w:val="heading 4"/>
    <w:basedOn w:val="HeadingBase"/>
    <w:next w:val="BodyText"/>
    <w:qFormat/>
    <w:pPr>
      <w:numPr>
        <w:ilvl w:val="3"/>
        <w:numId w:val="9"/>
      </w:numPr>
      <w:jc w:val="left"/>
      <w:outlineLvl w:val="3"/>
    </w:pPr>
    <w:rPr>
      <w:rFonts w:ascii="CG Times" w:hAnsi="CG Times"/>
      <w:b/>
      <w:i/>
      <w:sz w:val="22"/>
      <w:u w:val="single"/>
    </w:rPr>
  </w:style>
  <w:style w:type="paragraph" w:styleId="Heading5">
    <w:name w:val="heading 5"/>
    <w:basedOn w:val="HeadingBase"/>
    <w:next w:val="BodyText"/>
    <w:qFormat/>
    <w:rsid w:val="00330D4F"/>
    <w:pPr>
      <w:numPr>
        <w:ilvl w:val="4"/>
        <w:numId w:val="9"/>
      </w:numPr>
      <w:jc w:val="left"/>
      <w:outlineLvl w:val="4"/>
    </w:pPr>
  </w:style>
  <w:style w:type="paragraph" w:styleId="Heading6">
    <w:name w:val="heading 6"/>
    <w:basedOn w:val="Normal"/>
    <w:next w:val="BodyText"/>
    <w:qFormat/>
    <w:rsid w:val="00AA4B38"/>
    <w:pPr>
      <w:numPr>
        <w:ilvl w:val="5"/>
        <w:numId w:val="9"/>
      </w:numPr>
      <w:outlineLvl w:val="5"/>
    </w:pPr>
  </w:style>
  <w:style w:type="paragraph" w:styleId="Heading7">
    <w:name w:val="heading 7"/>
    <w:basedOn w:val="Normal"/>
    <w:next w:val="Normal"/>
    <w:qFormat/>
    <w:rsid w:val="00AA4B38"/>
    <w:pPr>
      <w:numPr>
        <w:ilvl w:val="6"/>
        <w:numId w:val="9"/>
      </w:numPr>
      <w:outlineLvl w:val="6"/>
    </w:pPr>
  </w:style>
  <w:style w:type="paragraph" w:styleId="Heading8">
    <w:name w:val="heading 8"/>
    <w:basedOn w:val="Normal"/>
    <w:next w:val="Normal"/>
    <w:qFormat/>
    <w:rsid w:val="0040370B"/>
    <w:pPr>
      <w:numPr>
        <w:ilvl w:val="7"/>
        <w:numId w:val="9"/>
      </w:numPr>
      <w:outlineLvl w:val="7"/>
    </w:pPr>
    <w:rPr>
      <w:rFonts w:ascii="Garamond" w:hAnsi="Garamond"/>
    </w:rPr>
  </w:style>
  <w:style w:type="paragraph" w:styleId="Heading9">
    <w:name w:val="heading 9"/>
    <w:basedOn w:val="Normal"/>
    <w:next w:val="Normal"/>
    <w:qFormat/>
    <w:pPr>
      <w:keepNext/>
      <w:numPr>
        <w:ilvl w:val="8"/>
        <w:numId w:val="9"/>
      </w:numPr>
      <w:outlineLvl w:val="8"/>
    </w:pPr>
    <w:rPr>
      <w:rFonts w:ascii="CG Times (W1)" w:hAnsi="CG Times (W1)"/>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pPr>
      <w:keepNext/>
      <w:keepLines/>
      <w:jc w:val="both"/>
    </w:pPr>
  </w:style>
  <w:style w:type="paragraph" w:styleId="BodyText">
    <w:name w:val="Body Text"/>
    <w:basedOn w:val="Normal"/>
    <w:link w:val="BodyTextChar"/>
    <w:pPr>
      <w:spacing w:after="240"/>
      <w:jc w:val="both"/>
    </w:pPr>
  </w:style>
  <w:style w:type="character" w:customStyle="1" w:styleId="BodyTextChar">
    <w:name w:val="Body Text Char"/>
    <w:link w:val="BodyText"/>
    <w:rsid w:val="00F43525"/>
    <w:rPr>
      <w:sz w:val="24"/>
      <w:lang w:val="en-US" w:eastAsia="en-US" w:bidi="ar-SA"/>
    </w:rPr>
  </w:style>
  <w:style w:type="character" w:customStyle="1" w:styleId="Heading3Char">
    <w:name w:val="Heading 3 Char"/>
    <w:link w:val="Heading3"/>
    <w:rsid w:val="0022001A"/>
    <w:rPr>
      <w:rFonts w:asciiTheme="minorHAnsi" w:hAnsiTheme="minorHAnsi" w:cs="Rasa"/>
      <w:b/>
      <w:color w:val="000000"/>
      <w:sz w:val="24"/>
      <w:szCs w:val="28"/>
    </w:rPr>
  </w:style>
  <w:style w:type="paragraph" w:customStyle="1" w:styleId="AttentionLine">
    <w:name w:val="Attention Line"/>
    <w:basedOn w:val="Normal"/>
    <w:next w:val="Salutation"/>
    <w:pPr>
      <w:spacing w:before="240"/>
      <w:jc w:val="both"/>
    </w:pPr>
    <w:rPr>
      <w:spacing w:val="-5"/>
    </w:rPr>
  </w:style>
  <w:style w:type="paragraph" w:styleId="Salutation">
    <w:name w:val="Salutation"/>
    <w:basedOn w:val="Normal"/>
    <w:next w:val="Normal"/>
    <w:pPr>
      <w:spacing w:before="220" w:after="220" w:line="220" w:lineRule="atLeast"/>
    </w:pPr>
  </w:style>
  <w:style w:type="paragraph" w:customStyle="1" w:styleId="CcList">
    <w:name w:val="Cc List"/>
    <w:basedOn w:val="Normal"/>
    <w:pPr>
      <w:keepLines/>
      <w:tabs>
        <w:tab w:val="left" w:pos="1440"/>
      </w:tabs>
      <w:ind w:left="1440" w:hanging="1440"/>
    </w:pPr>
  </w:style>
  <w:style w:type="paragraph" w:styleId="Closing">
    <w:name w:val="Closing"/>
    <w:basedOn w:val="Normal"/>
    <w:next w:val="Normal"/>
    <w:pPr>
      <w:keepNext/>
      <w:ind w:left="4320"/>
      <w:jc w:val="both"/>
    </w:pPr>
  </w:style>
  <w:style w:type="paragraph" w:customStyle="1" w:styleId="CompanyName">
    <w:name w:val="Company Name"/>
    <w:basedOn w:val="Normal"/>
    <w:pPr>
      <w:framePr w:w="3845" w:h="1584" w:hSpace="187" w:vSpace="187" w:wrap="notBeside" w:vAnchor="page" w:hAnchor="margin" w:y="894" w:anchorLock="1"/>
      <w:spacing w:line="280" w:lineRule="atLeast"/>
      <w:jc w:val="both"/>
    </w:pPr>
    <w:rPr>
      <w:b/>
      <w:smallCaps/>
      <w:spacing w:val="-25"/>
      <w:sz w:val="32"/>
    </w:rPr>
  </w:style>
  <w:style w:type="paragraph" w:styleId="Date">
    <w:name w:val="Date"/>
    <w:basedOn w:val="Normal"/>
    <w:next w:val="Normal"/>
    <w:pPr>
      <w:spacing w:before="960" w:after="480"/>
      <w:jc w:val="both"/>
    </w:pPr>
  </w:style>
  <w:style w:type="character" w:styleId="Emphasis">
    <w:name w:val="Emphasis"/>
    <w:qFormat/>
    <w:rsid w:val="009370BA"/>
    <w:rPr>
      <w:b/>
    </w:rPr>
  </w:style>
  <w:style w:type="paragraph" w:customStyle="1" w:styleId="Enclosure">
    <w:name w:val="Enclosure"/>
    <w:basedOn w:val="Normal"/>
    <w:next w:val="CcList"/>
    <w:pPr>
      <w:keepNext/>
      <w:keepLines/>
      <w:tabs>
        <w:tab w:val="left" w:pos="1440"/>
      </w:tabs>
      <w:spacing w:after="240"/>
      <w:ind w:left="1440" w:hanging="1440"/>
      <w:jc w:val="both"/>
    </w:pPr>
  </w:style>
  <w:style w:type="paragraph" w:customStyle="1" w:styleId="Fileref">
    <w:name w:val="File ref"/>
    <w:basedOn w:val="Normal"/>
    <w:pPr>
      <w:spacing w:before="240"/>
    </w:pPr>
    <w:rPr>
      <w:sz w:val="16"/>
    </w:rPr>
  </w:style>
  <w:style w:type="paragraph" w:styleId="Footer">
    <w:name w:val="footer"/>
    <w:basedOn w:val="Normal"/>
    <w:link w:val="FooterChar"/>
    <w:uiPriority w:val="99"/>
    <w:pPr>
      <w:tabs>
        <w:tab w:val="center" w:pos="4320"/>
        <w:tab w:val="right" w:pos="8640"/>
      </w:tabs>
      <w:jc w:val="both"/>
    </w:pPr>
  </w:style>
  <w:style w:type="paragraph" w:styleId="Header">
    <w:name w:val="header"/>
    <w:basedOn w:val="Normal"/>
    <w:link w:val="HeaderChar"/>
    <w:pPr>
      <w:tabs>
        <w:tab w:val="center" w:pos="4320"/>
        <w:tab w:val="right" w:pos="8640"/>
      </w:tabs>
      <w:jc w:val="both"/>
    </w:pPr>
  </w:style>
  <w:style w:type="paragraph" w:customStyle="1" w:styleId="InsideAddress">
    <w:name w:val="Inside Address"/>
    <w:basedOn w:val="Normal"/>
    <w:pPr>
      <w:keepNext/>
    </w:pPr>
  </w:style>
  <w:style w:type="paragraph" w:customStyle="1" w:styleId="InsideAddressName">
    <w:name w:val="Inside Address Name"/>
    <w:basedOn w:val="InsideAddress"/>
    <w:next w:val="InsideAddress"/>
  </w:style>
  <w:style w:type="paragraph" w:styleId="List">
    <w:name w:val="List"/>
    <w:basedOn w:val="BodyText"/>
    <w:pPr>
      <w:ind w:left="360" w:hanging="360"/>
    </w:pPr>
  </w:style>
  <w:style w:type="paragraph" w:styleId="ListBullet">
    <w:name w:val="List Bullet"/>
    <w:basedOn w:val="Normal"/>
    <w:autoRedefine/>
    <w:rsid w:val="0041682D"/>
    <w:pPr>
      <w:spacing w:before="60" w:after="60"/>
      <w:jc w:val="both"/>
    </w:pPr>
    <w:rPr>
      <w:b/>
      <w:bCs/>
    </w:rPr>
  </w:style>
  <w:style w:type="paragraph" w:styleId="ListNumber">
    <w:name w:val="List Number"/>
    <w:basedOn w:val="Normal"/>
    <w:rsid w:val="00EE46D4"/>
    <w:pPr>
      <w:numPr>
        <w:numId w:val="5"/>
      </w:numPr>
      <w:autoSpaceDE w:val="0"/>
      <w:autoSpaceDN w:val="0"/>
      <w:adjustRightInd w:val="0"/>
      <w:spacing w:line="287" w:lineRule="auto"/>
    </w:pPr>
    <w:rPr>
      <w:rFonts w:cs="Arial"/>
      <w:bCs/>
      <w:szCs w:val="22"/>
    </w:rPr>
  </w:style>
  <w:style w:type="paragraph" w:customStyle="1" w:styleId="MailingInstructions">
    <w:name w:val="Mailing Instructions"/>
    <w:basedOn w:val="Normal"/>
    <w:next w:val="InsideAddressName"/>
    <w:pPr>
      <w:spacing w:after="220" w:line="220" w:lineRule="atLeast"/>
      <w:jc w:val="both"/>
    </w:pPr>
    <w:rPr>
      <w:caps/>
      <w:spacing w:val="-5"/>
    </w:rPr>
  </w:style>
  <w:style w:type="character" w:styleId="PageNumber">
    <w:name w:val="page number"/>
    <w:basedOn w:val="DefaultParagraphFont"/>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pPr>
    <w:rPr>
      <w:sz w:val="14"/>
    </w:rPr>
  </w:style>
  <w:style w:type="paragraph" w:styleId="Signature">
    <w:name w:val="Signature"/>
    <w:basedOn w:val="Normal"/>
    <w:next w:val="Normal"/>
    <w:pPr>
      <w:keepNext/>
      <w:spacing w:before="880"/>
      <w:ind w:left="4320"/>
    </w:pPr>
  </w:style>
  <w:style w:type="paragraph" w:customStyle="1" w:styleId="SignatureCompany">
    <w:name w:val="Signature Company"/>
    <w:basedOn w:val="Signature"/>
    <w:next w:val="Signature"/>
    <w:pPr>
      <w:spacing w:before="0"/>
    </w:pPr>
    <w:rPr>
      <w:b/>
      <w:smallCaps/>
      <w:spacing w:val="-10"/>
      <w:sz w:val="28"/>
    </w:rPr>
  </w:style>
  <w:style w:type="paragraph" w:customStyle="1" w:styleId="SignatureJobTitle">
    <w:name w:val="Signature Job Title"/>
    <w:basedOn w:val="Signature"/>
    <w:next w:val="ReferenceInitials"/>
    <w:pPr>
      <w:spacing w:before="0"/>
    </w:pPr>
  </w:style>
  <w:style w:type="paragraph" w:styleId="Title">
    <w:name w:val="Title"/>
    <w:basedOn w:val="Normal"/>
    <w:qFormat/>
    <w:pPr>
      <w:jc w:val="center"/>
    </w:pPr>
    <w:rPr>
      <w:b/>
      <w:u w:val="single"/>
    </w:rPr>
  </w:style>
  <w:style w:type="paragraph" w:customStyle="1" w:styleId="SubjectLine">
    <w:name w:val="Subject Line"/>
    <w:basedOn w:val="Normal"/>
    <w:next w:val="BodyText"/>
    <w:pPr>
      <w:spacing w:after="240"/>
    </w:pPr>
  </w:style>
  <w:style w:type="paragraph" w:customStyle="1" w:styleId="a">
    <w:name w:val="_"/>
    <w:basedOn w:val="Normal"/>
    <w:pPr>
      <w:widowControl w:val="0"/>
      <w:ind w:left="540" w:hanging="540"/>
    </w:pPr>
    <w:rPr>
      <w:rFonts w:ascii="Univers" w:hAnsi="Univers"/>
      <w:snapToGrid w:val="0"/>
    </w:rPr>
  </w:style>
  <w:style w:type="paragraph" w:customStyle="1" w:styleId="I">
    <w:name w:val="I"/>
    <w:aliases w:val="II"/>
    <w:basedOn w:val="Normal"/>
    <w:pPr>
      <w:widowControl w:val="0"/>
      <w:numPr>
        <w:numId w:val="1"/>
      </w:numPr>
      <w:ind w:left="540" w:hanging="540"/>
    </w:pPr>
    <w:rPr>
      <w:rFonts w:ascii="Univers" w:hAnsi="Univers"/>
      <w:snapToGrid w:val="0"/>
    </w:rPr>
  </w:style>
  <w:style w:type="paragraph" w:customStyle="1" w:styleId="1">
    <w:name w:val="1"/>
    <w:aliases w:val="2,3"/>
    <w:basedOn w:val="Normal"/>
    <w:pPr>
      <w:widowControl w:val="0"/>
      <w:numPr>
        <w:numId w:val="2"/>
      </w:numPr>
      <w:ind w:left="540" w:hanging="540"/>
    </w:pPr>
    <w:rPr>
      <w:rFonts w:ascii="Univers" w:hAnsi="Univers"/>
      <w:snapToGrid w:val="0"/>
    </w:rPr>
  </w:style>
  <w:style w:type="paragraph" w:styleId="BodyText2">
    <w:name w:val="Body Text 2"/>
    <w:basedOn w:val="Normal"/>
  </w:style>
  <w:style w:type="paragraph" w:styleId="TOC1">
    <w:name w:val="toc 1"/>
    <w:basedOn w:val="Normal"/>
    <w:next w:val="Normal"/>
    <w:autoRedefine/>
    <w:uiPriority w:val="39"/>
    <w:rsid w:val="00587A1C"/>
    <w:pPr>
      <w:tabs>
        <w:tab w:val="left" w:pos="480"/>
        <w:tab w:val="right" w:leader="dot" w:pos="9710"/>
      </w:tabs>
      <w:spacing w:before="0" w:after="0" w:line="240" w:lineRule="auto"/>
      <w:contextualSpacing/>
    </w:pPr>
    <w:rPr>
      <w:b/>
      <w:noProof/>
    </w:rPr>
  </w:style>
  <w:style w:type="paragraph" w:styleId="TOC2">
    <w:name w:val="toc 2"/>
    <w:basedOn w:val="TOC1"/>
    <w:next w:val="Normal"/>
    <w:autoRedefine/>
    <w:uiPriority w:val="39"/>
    <w:rsid w:val="0033672D"/>
    <w:pPr>
      <w:tabs>
        <w:tab w:val="clear" w:pos="480"/>
        <w:tab w:val="left" w:pos="720"/>
      </w:tabs>
      <w:ind w:left="245"/>
    </w:pPr>
    <w:rPr>
      <w:b w:val="0"/>
    </w:rPr>
  </w:style>
  <w:style w:type="paragraph" w:styleId="TOC3">
    <w:name w:val="toc 3"/>
    <w:basedOn w:val="TOC2"/>
    <w:next w:val="Normal"/>
    <w:autoRedefine/>
    <w:uiPriority w:val="39"/>
    <w:rsid w:val="006D11A1"/>
    <w:pPr>
      <w:tabs>
        <w:tab w:val="clear" w:pos="720"/>
        <w:tab w:val="left" w:pos="480"/>
        <w:tab w:val="left" w:pos="1080"/>
      </w:tabs>
      <w:ind w:left="475"/>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odyText3">
    <w:name w:val="Body Text 3"/>
    <w:basedOn w:val="Normal"/>
    <w:pPr>
      <w:jc w:val="center"/>
    </w:pPr>
    <w:rPr>
      <w:b/>
      <w:sz w:val="20"/>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sid w:val="00BD105C"/>
    <w:rPr>
      <w:rFonts w:ascii="Rasa" w:hAnsi="Rasa"/>
      <w:color w:val="0000FF"/>
      <w:sz w:val="24"/>
      <w:u w:val="single"/>
    </w:rPr>
  </w:style>
  <w:style w:type="character" w:styleId="FollowedHyperlink">
    <w:name w:val="FollowedHyperlink"/>
    <w:rPr>
      <w:color w:val="800080"/>
      <w:u w:val="single"/>
    </w:rPr>
  </w:style>
  <w:style w:type="paragraph" w:customStyle="1" w:styleId="WfxFaxNum">
    <w:name w:val="WfxFaxNum"/>
    <w:basedOn w:val="Normal"/>
  </w:style>
  <w:style w:type="table" w:styleId="TableGrid">
    <w:name w:val="Table Grid"/>
    <w:basedOn w:val="TableNormal"/>
    <w:uiPriority w:val="39"/>
    <w:rsid w:val="00F549E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paragraph" w:customStyle="1" w:styleId="ArialListBold">
    <w:name w:val="ArialListBold"/>
    <w:basedOn w:val="Normal"/>
    <w:next w:val="Normal"/>
    <w:pPr>
      <w:numPr>
        <w:numId w:val="3"/>
      </w:numPr>
    </w:pPr>
    <w:rPr>
      <w:b/>
    </w:rPr>
  </w:style>
  <w:style w:type="paragraph" w:customStyle="1" w:styleId="HeaderBase">
    <w:name w:val="Header Base"/>
    <w:basedOn w:val="BodyText"/>
    <w:pPr>
      <w:keepLines/>
      <w:tabs>
        <w:tab w:val="center" w:pos="4320"/>
        <w:tab w:val="right" w:pos="8640"/>
      </w:tabs>
      <w:spacing w:before="240" w:after="0"/>
      <w:jc w:val="left"/>
    </w:pPr>
    <w:rPr>
      <w:sz w:val="22"/>
    </w:rPr>
  </w:style>
  <w:style w:type="paragraph" w:styleId="BodyTextIndent">
    <w:name w:val="Body Text Indent"/>
    <w:basedOn w:val="Normal"/>
    <w:link w:val="BodyTextIndentChar"/>
    <w:pPr>
      <w:ind w:left="360"/>
    </w:pPr>
  </w:style>
  <w:style w:type="character" w:customStyle="1" w:styleId="BodyTextIndentChar">
    <w:name w:val="Body Text Indent Char"/>
    <w:link w:val="BodyTextIndent"/>
    <w:rsid w:val="00A74B85"/>
    <w:rPr>
      <w:rFonts w:ascii="Arial" w:hAnsi="Arial"/>
      <w:color w:val="000000"/>
      <w:sz w:val="22"/>
    </w:rPr>
  </w:style>
  <w:style w:type="paragraph" w:customStyle="1" w:styleId="Quick1">
    <w:name w:val="Quick 1."/>
    <w:basedOn w:val="Normal"/>
    <w:pPr>
      <w:widowControl w:val="0"/>
      <w:ind w:left="1560" w:right="960" w:hanging="480"/>
    </w:pPr>
    <w:rPr>
      <w:snapToGrid w:val="0"/>
    </w:rPr>
  </w:style>
  <w:style w:type="paragraph" w:styleId="BlockText">
    <w:name w:val="Block Text"/>
    <w:basedOn w:val="Normal"/>
    <w:pPr>
      <w:ind w:left="450" w:right="-360"/>
    </w:pPr>
    <w:rPr>
      <w:rFonts w:cs="Arial"/>
      <w:szCs w:val="12"/>
    </w:rPr>
  </w:style>
  <w:style w:type="paragraph" w:styleId="BodyTextIndent2">
    <w:name w:val="Body Text Indent 2"/>
    <w:basedOn w:val="Normal"/>
    <w:link w:val="BodyTextIndent2Char"/>
    <w:pPr>
      <w:spacing w:line="480" w:lineRule="auto"/>
      <w:ind w:left="360"/>
    </w:pPr>
  </w:style>
  <w:style w:type="character" w:customStyle="1" w:styleId="BodyTextIndent2Char">
    <w:name w:val="Body Text Indent 2 Char"/>
    <w:link w:val="BodyTextIndent2"/>
    <w:rsid w:val="00A74B85"/>
    <w:rPr>
      <w:rFonts w:ascii="Arial" w:hAnsi="Arial"/>
      <w:color w:val="000000"/>
      <w:sz w:val="22"/>
    </w:rPr>
  </w:style>
  <w:style w:type="character" w:customStyle="1" w:styleId="BodyLevel2">
    <w:name w:val="Body Level 2"/>
    <w:rsid w:val="009370BA"/>
  </w:style>
  <w:style w:type="character" w:customStyle="1" w:styleId="BodyLevel1">
    <w:name w:val="Body Level 1"/>
  </w:style>
  <w:style w:type="paragraph" w:customStyle="1" w:styleId="Level1">
    <w:name w:val="Level 1"/>
    <w:basedOn w:val="Normal"/>
    <w:pPr>
      <w:widowControl w:val="0"/>
      <w:ind w:left="1680" w:right="120" w:hanging="720"/>
      <w:outlineLvl w:val="0"/>
    </w:pPr>
    <w:rPr>
      <w:snapToGrid w:val="0"/>
    </w:rPr>
  </w:style>
  <w:style w:type="paragraph" w:customStyle="1" w:styleId="WfxTime">
    <w:name w:val="WfxTime"/>
    <w:basedOn w:val="Normal"/>
  </w:style>
  <w:style w:type="paragraph" w:customStyle="1" w:styleId="WfxDate">
    <w:name w:val="WfxDate"/>
    <w:basedOn w:val="Normal"/>
  </w:style>
  <w:style w:type="paragraph" w:customStyle="1" w:styleId="WfxRecipient">
    <w:name w:val="WfxRecipient"/>
    <w:basedOn w:val="Normal"/>
  </w:style>
  <w:style w:type="paragraph" w:customStyle="1" w:styleId="WfxCompany">
    <w:name w:val="WfxCompany"/>
    <w:basedOn w:val="Normal"/>
  </w:style>
  <w:style w:type="paragraph" w:customStyle="1" w:styleId="WfxSubject">
    <w:name w:val="WfxSubject"/>
    <w:basedOn w:val="Normal"/>
  </w:style>
  <w:style w:type="paragraph" w:customStyle="1" w:styleId="WfxKeyword">
    <w:name w:val="WfxKeyword"/>
    <w:basedOn w:val="Normal"/>
  </w:style>
  <w:style w:type="paragraph" w:customStyle="1" w:styleId="WfxBillCode">
    <w:name w:val="WfxBillCode"/>
    <w:basedOn w:val="Normal"/>
  </w:style>
  <w:style w:type="paragraph" w:styleId="BodyTextIndent3">
    <w:name w:val="Body Text Indent 3"/>
    <w:basedOn w:val="Normal"/>
    <w:link w:val="BodyTextIndent3Char"/>
    <w:pPr>
      <w:tabs>
        <w:tab w:val="left" w:pos="-422"/>
        <w:tab w:val="left" w:pos="240"/>
        <w:tab w:val="left" w:pos="2880"/>
      </w:tabs>
      <w:ind w:left="-480" w:firstLine="480"/>
    </w:pPr>
    <w:rPr>
      <w:sz w:val="20"/>
    </w:rPr>
  </w:style>
  <w:style w:type="paragraph" w:customStyle="1" w:styleId="xl23">
    <w:name w:val="xl23"/>
    <w:basedOn w:val="Normal"/>
    <w:pPr>
      <w:spacing w:before="100" w:beforeAutospacing="1" w:after="100" w:afterAutospacing="1"/>
    </w:pPr>
    <w:rPr>
      <w:rFonts w:eastAsia="Arial Unicode MS"/>
    </w:rPr>
  </w:style>
  <w:style w:type="paragraph" w:customStyle="1" w:styleId="Body">
    <w:name w:val="Body"/>
    <w:basedOn w:val="Normal"/>
    <w:pPr>
      <w:tabs>
        <w:tab w:val="left" w:pos="576"/>
        <w:tab w:val="left" w:pos="1008"/>
        <w:tab w:val="left" w:pos="1584"/>
      </w:tabs>
      <w:overflowPunct w:val="0"/>
      <w:autoSpaceDE w:val="0"/>
      <w:autoSpaceDN w:val="0"/>
      <w:adjustRightInd w:val="0"/>
      <w:spacing w:after="160"/>
      <w:textAlignment w:val="baseline"/>
    </w:pPr>
    <w:rPr>
      <w:szCs w:val="22"/>
    </w:rPr>
  </w:style>
  <w:style w:type="paragraph" w:styleId="Subtitle">
    <w:name w:val="Subtitle"/>
    <w:basedOn w:val="Normal"/>
    <w:link w:val="SubtitleChar"/>
    <w:qFormat/>
    <w:rPr>
      <w:b/>
      <w:i/>
    </w:rPr>
  </w:style>
  <w:style w:type="paragraph" w:customStyle="1" w:styleId="Bullet">
    <w:name w:val="Bullet"/>
    <w:basedOn w:val="Normal"/>
    <w:qFormat/>
    <w:rsid w:val="0021443A"/>
    <w:pPr>
      <w:tabs>
        <w:tab w:val="num" w:pos="360"/>
      </w:tabs>
      <w:spacing w:before="0" w:after="0"/>
      <w:ind w:left="360" w:hanging="360"/>
      <w:contextualSpacing/>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s="Arial"/>
      <w:b/>
      <w:bCs/>
    </w:rPr>
  </w:style>
  <w:style w:type="paragraph" w:customStyle="1" w:styleId="xl26">
    <w:name w:val="xl26"/>
    <w:basedOn w:val="Normal"/>
    <w:pPr>
      <w:numPr>
        <w:numId w:val="4"/>
      </w:numPr>
      <w:pBdr>
        <w:top w:val="single" w:sz="4" w:space="0" w:color="auto"/>
        <w:left w:val="single" w:sz="4" w:space="0" w:color="auto"/>
        <w:bottom w:val="single" w:sz="4" w:space="0" w:color="auto"/>
        <w:right w:val="single" w:sz="8" w:space="0" w:color="auto"/>
      </w:pBdr>
      <w:tabs>
        <w:tab w:val="clear" w:pos="360"/>
      </w:tabs>
      <w:spacing w:before="100" w:beforeAutospacing="1" w:after="100" w:afterAutospacing="1"/>
      <w:ind w:left="0" w:firstLine="0"/>
    </w:pPr>
    <w:rPr>
      <w:rFonts w:eastAsia="Arial Unicode MS" w:cs="Arial"/>
      <w:b/>
      <w:bCs/>
    </w:rPr>
  </w:style>
  <w:style w:type="paragraph" w:customStyle="1" w:styleId="xl27">
    <w:name w:val="xl27"/>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eastAsia="Arial Unicode MS" w:cs="Arial"/>
      <w:b/>
      <w:bCs/>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hd w:val="clear" w:color="auto" w:fill="969696"/>
      <w:spacing w:before="100" w:beforeAutospacing="1" w:after="100" w:afterAutospacing="1"/>
      <w:jc w:val="center"/>
    </w:pPr>
    <w:rPr>
      <w:rFonts w:eastAsia="Arial Unicode MS" w:cs="Arial"/>
      <w:b/>
      <w:bCs/>
    </w:rPr>
  </w:style>
  <w:style w:type="paragraph" w:customStyle="1" w:styleId="xl30">
    <w:name w:val="xl30"/>
    <w:basedOn w:val="Normal"/>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cs="Arial"/>
      <w:b/>
      <w:bC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eastAsia="Arial Unicode MS" w:cs="Arial"/>
      <w:b/>
      <w:bCs/>
    </w:rPr>
  </w:style>
  <w:style w:type="paragraph" w:customStyle="1" w:styleId="xl34">
    <w:name w:val="xl34"/>
    <w:basedOn w:val="Normal"/>
    <w:pPr>
      <w:spacing w:before="100" w:beforeAutospacing="1" w:after="100" w:afterAutospacing="1"/>
      <w:ind w:firstLineChars="100" w:firstLine="100"/>
    </w:pPr>
    <w:rPr>
      <w:rFonts w:ascii="Arial Unicode MS" w:eastAsia="Arial Unicode MS" w:hAnsi="Arial Unicode MS" w:cs="Arial Unicode MS"/>
    </w:rPr>
  </w:style>
  <w:style w:type="paragraph" w:customStyle="1" w:styleId="TableHeading10">
    <w:name w:val="Table Heading 10"/>
    <w:basedOn w:val="Normal"/>
    <w:next w:val="Normal"/>
    <w:pPr>
      <w:keepNext/>
      <w:jc w:val="center"/>
    </w:pPr>
    <w:rPr>
      <w:b/>
      <w:sz w:val="20"/>
    </w:rPr>
  </w:style>
  <w:style w:type="paragraph" w:styleId="TOAHeading">
    <w:name w:val="toa heading"/>
    <w:basedOn w:val="Normal"/>
    <w:next w:val="Normal"/>
    <w:semiHidden/>
    <w:pPr>
      <w:widowControl w:val="0"/>
      <w:tabs>
        <w:tab w:val="right" w:pos="9360"/>
      </w:tabs>
      <w:suppressAutoHyphens/>
    </w:pPr>
    <w:rPr>
      <w:rFonts w:ascii="Helvetica" w:hAnsi="Helvetica"/>
      <w:snapToGrid w:val="0"/>
      <w:sz w:val="20"/>
    </w:rPr>
  </w:style>
  <w:style w:type="paragraph" w:customStyle="1" w:styleId="TableText10L">
    <w:name w:val="Table Text 10L"/>
    <w:basedOn w:val="Normal"/>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Pr>
      <w:sz w:val="20"/>
    </w:rPr>
  </w:style>
  <w:style w:type="paragraph" w:customStyle="1" w:styleId="Header2">
    <w:name w:val="Header2"/>
    <w:basedOn w:val="Normal"/>
    <w:pPr>
      <w:numPr>
        <w:ilvl w:val="12"/>
      </w:numPr>
      <w:spacing w:line="240" w:lineRule="atLeast"/>
      <w:jc w:val="center"/>
    </w:pPr>
    <w:rPr>
      <w:b/>
      <w:spacing w:val="8"/>
      <w:sz w:val="32"/>
    </w:rPr>
  </w:style>
  <w:style w:type="paragraph" w:styleId="NormalWeb">
    <w:name w:val="Normal (Web)"/>
    <w:basedOn w:val="Normal"/>
    <w:pPr>
      <w:spacing w:before="100" w:beforeAutospacing="1" w:after="100" w:afterAutospacing="1"/>
    </w:pPr>
    <w:rPr>
      <w:rFonts w:cs="Arial"/>
      <w:sz w:val="16"/>
      <w:szCs w:val="16"/>
    </w:rPr>
  </w:style>
  <w:style w:type="paragraph" w:customStyle="1" w:styleId="modify">
    <w:name w:val="modify"/>
    <w:basedOn w:val="Normal"/>
    <w:pPr>
      <w:spacing w:before="100" w:beforeAutospacing="1" w:after="100" w:afterAutospacing="1"/>
    </w:pPr>
    <w:rPr>
      <w:rFonts w:ascii="Verdana" w:hAnsi="Verdana"/>
      <w:sz w:val="16"/>
      <w:szCs w:val="16"/>
    </w:rPr>
  </w:style>
  <w:style w:type="character" w:customStyle="1" w:styleId="Hypertext">
    <w:name w:val="Hypertext"/>
    <w:rPr>
      <w:color w:val="0000FF"/>
      <w:u w:val="single"/>
    </w:rPr>
  </w:style>
  <w:style w:type="paragraph" w:customStyle="1" w:styleId="tty80">
    <w:name w:val="tty80"/>
    <w:basedOn w:val="Normal"/>
    <w:rsid w:val="00F549ED"/>
    <w:rPr>
      <w:rFonts w:ascii="Courier New" w:hAnsi="Courier New"/>
    </w:rPr>
  </w:style>
  <w:style w:type="paragraph" w:styleId="MacroText">
    <w:name w:val="macro"/>
    <w:semiHidden/>
    <w:rsid w:val="00F549ED"/>
    <w:pPr>
      <w:tabs>
        <w:tab w:val="left" w:pos="480"/>
        <w:tab w:val="left" w:pos="960"/>
        <w:tab w:val="left" w:pos="1440"/>
        <w:tab w:val="left" w:pos="1920"/>
        <w:tab w:val="left" w:pos="2400"/>
        <w:tab w:val="left" w:pos="2880"/>
        <w:tab w:val="left" w:pos="3360"/>
        <w:tab w:val="left" w:pos="3840"/>
        <w:tab w:val="left" w:pos="4320"/>
      </w:tabs>
    </w:pPr>
    <w:rPr>
      <w:rFonts w:ascii="Arial Narrow" w:hAnsi="Arial Narrow"/>
    </w:rPr>
  </w:style>
  <w:style w:type="character" w:styleId="CommentReference">
    <w:name w:val="annotation reference"/>
    <w:rsid w:val="0010031E"/>
    <w:rPr>
      <w:sz w:val="16"/>
      <w:szCs w:val="16"/>
    </w:rPr>
  </w:style>
  <w:style w:type="paragraph" w:styleId="CommentText">
    <w:name w:val="annotation text"/>
    <w:basedOn w:val="Normal"/>
    <w:link w:val="CommentTextChar"/>
    <w:rsid w:val="0010031E"/>
    <w:rPr>
      <w:sz w:val="20"/>
    </w:rPr>
  </w:style>
  <w:style w:type="character" w:customStyle="1" w:styleId="CommentTextChar">
    <w:name w:val="Comment Text Char"/>
    <w:link w:val="CommentText"/>
    <w:rsid w:val="003B5415"/>
    <w:rPr>
      <w:rFonts w:ascii="Arial" w:hAnsi="Arial"/>
      <w:color w:val="000000"/>
    </w:rPr>
  </w:style>
  <w:style w:type="paragraph" w:styleId="CommentSubject">
    <w:name w:val="annotation subject"/>
    <w:basedOn w:val="CommentText"/>
    <w:next w:val="CommentText"/>
    <w:link w:val="CommentSubjectChar"/>
    <w:rsid w:val="0010031E"/>
    <w:rPr>
      <w:b/>
      <w:bCs/>
    </w:rPr>
  </w:style>
  <w:style w:type="paragraph" w:styleId="ListParagraph">
    <w:name w:val="List Paragraph"/>
    <w:aliases w:val="Clean Titles By G,Numbered list 1,Alpha List Paragraph,List1,Equipment,Figure_name,Numbered Indented Text,List Paragraph Char Char Char,List Paragraph Char Char,List Paragraph1,lp1,List Paragraph11,List_TIS,Bullet 1,b1,Number_1,new"/>
    <w:basedOn w:val="Normal"/>
    <w:link w:val="ListParagraphChar"/>
    <w:uiPriority w:val="1"/>
    <w:qFormat/>
    <w:rsid w:val="00083782"/>
    <w:pPr>
      <w:spacing w:before="0" w:after="0"/>
      <w:ind w:left="720"/>
    </w:pPr>
  </w:style>
  <w:style w:type="character" w:customStyle="1" w:styleId="ListParagraphChar">
    <w:name w:val="List Paragraph Char"/>
    <w:aliases w:val="Clean Titles By G Char,Numbered list 1 Char,Alpha List Paragraph Char,List1 Char,Equipment Char,Figure_name Char,Numbered Indented Text Char,List Paragraph Char Char Char Char,List Paragraph Char Char Char1,List Paragraph1 Char"/>
    <w:link w:val="ListParagraph"/>
    <w:uiPriority w:val="1"/>
    <w:locked/>
    <w:rsid w:val="00083782"/>
    <w:rPr>
      <w:rFonts w:ascii="Rasa" w:hAnsi="Rasa" w:cs="Rasa"/>
      <w:color w:val="000000"/>
      <w:sz w:val="24"/>
      <w:szCs w:val="24"/>
    </w:rPr>
  </w:style>
  <w:style w:type="character" w:styleId="Strong">
    <w:name w:val="Strong"/>
    <w:qFormat/>
    <w:rsid w:val="00E620CF"/>
    <w:rPr>
      <w:b/>
      <w:bCs/>
    </w:rPr>
  </w:style>
  <w:style w:type="paragraph" w:styleId="TOCHeading">
    <w:name w:val="TOC Heading"/>
    <w:basedOn w:val="Heading1"/>
    <w:next w:val="Normal"/>
    <w:uiPriority w:val="39"/>
    <w:unhideWhenUsed/>
    <w:qFormat/>
    <w:rsid w:val="00A82972"/>
    <w:pPr>
      <w:numPr>
        <w:numId w:val="0"/>
      </w:numPr>
      <w:spacing w:before="480" w:after="0" w:line="276" w:lineRule="auto"/>
      <w:outlineLvl w:val="9"/>
    </w:pPr>
    <w:rPr>
      <w:rFonts w:ascii="Cambria" w:hAnsi="Cambria"/>
      <w:bCs w:val="0"/>
      <w:color w:val="365F91"/>
      <w:sz w:val="28"/>
      <w:szCs w:val="28"/>
    </w:rPr>
  </w:style>
  <w:style w:type="character" w:styleId="SubtleEmphasis">
    <w:name w:val="Subtle Emphasis"/>
    <w:uiPriority w:val="19"/>
    <w:qFormat/>
    <w:rsid w:val="00886FC5"/>
    <w:rPr>
      <w:i/>
    </w:rPr>
  </w:style>
  <w:style w:type="paragraph" w:customStyle="1" w:styleId="StyleAfter29pt">
    <w:name w:val="Style After:  2.9 pt"/>
    <w:basedOn w:val="Normal"/>
    <w:rsid w:val="009370BA"/>
    <w:pPr>
      <w:spacing w:after="58"/>
    </w:pPr>
    <w:rPr>
      <w:color w:val="FF0000"/>
    </w:rPr>
  </w:style>
  <w:style w:type="paragraph" w:customStyle="1" w:styleId="StyleAfter29pt1">
    <w:name w:val="Style After:  2.9 pt1"/>
    <w:basedOn w:val="Normal"/>
    <w:rsid w:val="009370BA"/>
    <w:pPr>
      <w:spacing w:after="58"/>
    </w:pPr>
    <w:rPr>
      <w:color w:val="FF0000"/>
    </w:rPr>
  </w:style>
  <w:style w:type="paragraph" w:customStyle="1" w:styleId="StyleBefore3ptAfter3pt">
    <w:name w:val="Style Before:  3 pt After:  3 pt"/>
    <w:basedOn w:val="Normal"/>
    <w:rsid w:val="009370BA"/>
    <w:pPr>
      <w:spacing w:before="60" w:after="60"/>
    </w:pPr>
    <w:rPr>
      <w:color w:val="FFC000"/>
    </w:rPr>
  </w:style>
  <w:style w:type="paragraph" w:styleId="Revision">
    <w:name w:val="Revision"/>
    <w:hidden/>
    <w:uiPriority w:val="99"/>
    <w:semiHidden/>
    <w:rsid w:val="00596029"/>
    <w:rPr>
      <w:rFonts w:ascii="Arial" w:hAnsi="Arial"/>
      <w:color w:val="000000"/>
      <w:sz w:val="22"/>
    </w:rPr>
  </w:style>
  <w:style w:type="paragraph" w:styleId="FootnoteText">
    <w:name w:val="footnote text"/>
    <w:basedOn w:val="Normal"/>
    <w:link w:val="FootnoteTextChar"/>
    <w:rsid w:val="007B7800"/>
    <w:pPr>
      <w:jc w:val="both"/>
    </w:pPr>
    <w:rPr>
      <w:color w:val="auto"/>
    </w:rPr>
  </w:style>
  <w:style w:type="character" w:customStyle="1" w:styleId="FootnoteTextChar">
    <w:name w:val="Footnote Text Char"/>
    <w:basedOn w:val="DefaultParagraphFont"/>
    <w:link w:val="FootnoteText"/>
    <w:rsid w:val="007B7800"/>
    <w:rPr>
      <w:rFonts w:ascii="Arial" w:hAnsi="Arial"/>
      <w:sz w:val="22"/>
    </w:rPr>
  </w:style>
  <w:style w:type="character" w:customStyle="1" w:styleId="SubtitleChar">
    <w:name w:val="Subtitle Char"/>
    <w:link w:val="Subtitle"/>
    <w:rsid w:val="007B7800"/>
    <w:rPr>
      <w:rFonts w:ascii="Arial" w:hAnsi="Arial"/>
      <w:b/>
      <w:i/>
      <w:color w:val="000000"/>
      <w:sz w:val="22"/>
    </w:rPr>
  </w:style>
  <w:style w:type="paragraph" w:styleId="ListBullet4">
    <w:name w:val="List Bullet 4"/>
    <w:basedOn w:val="Normal"/>
    <w:autoRedefine/>
    <w:rsid w:val="007B7800"/>
    <w:pPr>
      <w:numPr>
        <w:numId w:val="6"/>
      </w:numPr>
      <w:spacing w:after="240"/>
      <w:ind w:left="1440"/>
    </w:pPr>
    <w:rPr>
      <w:rFonts w:ascii="Times New Roman" w:eastAsia="MS Mincho" w:hAnsi="Times New Roman"/>
      <w:color w:val="auto"/>
    </w:rPr>
  </w:style>
  <w:style w:type="character" w:customStyle="1" w:styleId="CommentSubjectChar">
    <w:name w:val="Comment Subject Char"/>
    <w:link w:val="CommentSubject"/>
    <w:rsid w:val="007B7800"/>
    <w:rPr>
      <w:rFonts w:ascii="Arial" w:hAnsi="Arial"/>
      <w:b/>
      <w:bCs/>
      <w:color w:val="000000"/>
    </w:rPr>
  </w:style>
  <w:style w:type="character" w:customStyle="1" w:styleId="BalloonTextChar">
    <w:name w:val="Balloon Text Char"/>
    <w:link w:val="BalloonText"/>
    <w:rsid w:val="007B7800"/>
    <w:rPr>
      <w:rFonts w:ascii="Tahoma" w:hAnsi="Tahoma" w:cs="Tahoma"/>
      <w:color w:val="000000"/>
      <w:sz w:val="16"/>
      <w:szCs w:val="16"/>
    </w:rPr>
  </w:style>
  <w:style w:type="character" w:customStyle="1" w:styleId="FooterChar">
    <w:name w:val="Footer Char"/>
    <w:link w:val="Footer"/>
    <w:uiPriority w:val="99"/>
    <w:rsid w:val="007B7800"/>
    <w:rPr>
      <w:rFonts w:ascii="Arial" w:hAnsi="Arial"/>
      <w:color w:val="000000"/>
      <w:sz w:val="24"/>
    </w:rPr>
  </w:style>
  <w:style w:type="character" w:customStyle="1" w:styleId="BodyTextIndent3Char">
    <w:name w:val="Body Text Indent 3 Char"/>
    <w:link w:val="BodyTextIndent3"/>
    <w:rsid w:val="007B7800"/>
    <w:rPr>
      <w:rFonts w:ascii="Arial" w:hAnsi="Arial"/>
      <w:color w:val="000000"/>
    </w:rPr>
  </w:style>
  <w:style w:type="character" w:customStyle="1" w:styleId="hdr3norm">
    <w:name w:val="hdr3norm"/>
    <w:rsid w:val="007B7800"/>
    <w:rPr>
      <w:rFonts w:ascii="Arial" w:hAnsi="Arial"/>
      <w:sz w:val="22"/>
    </w:rPr>
  </w:style>
  <w:style w:type="paragraph" w:styleId="ListBullet5">
    <w:name w:val="List Bullet 5"/>
    <w:basedOn w:val="Normal"/>
    <w:uiPriority w:val="99"/>
    <w:unhideWhenUsed/>
    <w:rsid w:val="007B7800"/>
    <w:pPr>
      <w:widowControl w:val="0"/>
      <w:numPr>
        <w:numId w:val="7"/>
      </w:numPr>
      <w:tabs>
        <w:tab w:val="num" w:pos="1800"/>
      </w:tabs>
      <w:ind w:left="1800" w:hanging="360"/>
      <w:contextualSpacing/>
    </w:pPr>
    <w:rPr>
      <w:rFonts w:ascii="Times New Roman" w:hAnsi="Times New Roman"/>
    </w:rPr>
  </w:style>
  <w:style w:type="character" w:styleId="UnresolvedMention">
    <w:name w:val="Unresolved Mention"/>
    <w:uiPriority w:val="99"/>
    <w:unhideWhenUsed/>
    <w:rsid w:val="007B7800"/>
    <w:rPr>
      <w:color w:val="605E5C"/>
      <w:shd w:val="clear" w:color="auto" w:fill="E1DFDD"/>
    </w:rPr>
  </w:style>
  <w:style w:type="character" w:customStyle="1" w:styleId="HeaderChar">
    <w:name w:val="Header Char"/>
    <w:basedOn w:val="DefaultParagraphFont"/>
    <w:link w:val="Header"/>
    <w:rsid w:val="00AF7389"/>
    <w:rPr>
      <w:rFonts w:ascii="Arial" w:hAnsi="Arial"/>
      <w:color w:val="000000"/>
      <w:sz w:val="24"/>
    </w:rPr>
  </w:style>
  <w:style w:type="character" w:customStyle="1" w:styleId="normaltextrun">
    <w:name w:val="normaltextrun"/>
    <w:basedOn w:val="DefaultParagraphFont"/>
    <w:rsid w:val="00E86F2E"/>
  </w:style>
  <w:style w:type="table" w:styleId="TableGridLight">
    <w:name w:val="Grid Table Light"/>
    <w:basedOn w:val="TableNormal"/>
    <w:uiPriority w:val="40"/>
    <w:rsid w:val="006D11A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EmphasisNotBold">
    <w:name w:val="Style Emphasis + Not Bold"/>
    <w:basedOn w:val="ListBullet"/>
    <w:next w:val="NormalWeb"/>
    <w:rsid w:val="004A0C87"/>
  </w:style>
  <w:style w:type="paragraph" w:styleId="NoSpacing">
    <w:name w:val="No Spacing"/>
    <w:uiPriority w:val="1"/>
    <w:qFormat/>
    <w:rsid w:val="00083782"/>
    <w:rPr>
      <w:rFonts w:ascii="Rasa" w:hAnsi="Rasa" w:cs="Rasa"/>
      <w:color w:val="000000"/>
      <w:sz w:val="24"/>
      <w:szCs w:val="24"/>
    </w:rPr>
  </w:style>
  <w:style w:type="paragraph" w:customStyle="1" w:styleId="subbullet">
    <w:name w:val="subbullet"/>
    <w:basedOn w:val="Normal"/>
    <w:link w:val="subbulletChar"/>
    <w:qFormat/>
    <w:rsid w:val="00E013C5"/>
    <w:pPr>
      <w:spacing w:before="0"/>
      <w:ind w:left="346"/>
    </w:pPr>
  </w:style>
  <w:style w:type="paragraph" w:customStyle="1" w:styleId="TableHeading">
    <w:name w:val="Table Heading"/>
    <w:basedOn w:val="Normal"/>
    <w:qFormat/>
    <w:rsid w:val="00374972"/>
    <w:pPr>
      <w:spacing w:before="60" w:after="60"/>
    </w:pPr>
    <w:rPr>
      <w:rFonts w:asciiTheme="minorHAnsi" w:hAnsiTheme="minorHAnsi" w:cstheme="minorHAnsi"/>
      <w:b/>
      <w:bCs/>
      <w:color w:val="auto"/>
    </w:rPr>
  </w:style>
  <w:style w:type="character" w:customStyle="1" w:styleId="subbulletChar">
    <w:name w:val="subbullet Char"/>
    <w:basedOn w:val="DefaultParagraphFont"/>
    <w:link w:val="subbullet"/>
    <w:rsid w:val="00E013C5"/>
    <w:rPr>
      <w:rFonts w:ascii="Rasa" w:hAnsi="Rasa" w:cs="Rasa"/>
      <w:color w:val="000000"/>
      <w:sz w:val="24"/>
      <w:szCs w:val="24"/>
    </w:rPr>
  </w:style>
  <w:style w:type="numbering" w:customStyle="1" w:styleId="Heading21">
    <w:name w:val="Heading 21"/>
    <w:uiPriority w:val="99"/>
    <w:rsid w:val="00374972"/>
    <w:pPr>
      <w:numPr>
        <w:numId w:val="8"/>
      </w:numPr>
    </w:pPr>
  </w:style>
  <w:style w:type="paragraph" w:customStyle="1" w:styleId="Default">
    <w:name w:val="Default"/>
    <w:rsid w:val="004230C9"/>
    <w:pPr>
      <w:autoSpaceDE w:val="0"/>
      <w:autoSpaceDN w:val="0"/>
      <w:adjustRightInd w:val="0"/>
    </w:pPr>
    <w:rPr>
      <w:color w:val="000000"/>
      <w:sz w:val="24"/>
      <w:szCs w:val="24"/>
    </w:rPr>
  </w:style>
  <w:style w:type="paragraph" w:customStyle="1" w:styleId="paragraph">
    <w:name w:val="paragraph"/>
    <w:basedOn w:val="Normal"/>
    <w:rsid w:val="00DE4552"/>
    <w:pPr>
      <w:spacing w:before="100" w:beforeAutospacing="1" w:after="100" w:afterAutospacing="1" w:line="240" w:lineRule="auto"/>
    </w:pPr>
    <w:rPr>
      <w:rFonts w:ascii="Calibri" w:eastAsiaTheme="minorHAnsi" w:hAnsi="Calibri" w:cs="Calibri"/>
      <w:color w:val="auto"/>
      <w:sz w:val="20"/>
      <w:szCs w:val="20"/>
    </w:rPr>
  </w:style>
  <w:style w:type="character" w:customStyle="1" w:styleId="eop">
    <w:name w:val="eop"/>
    <w:basedOn w:val="DefaultParagraphFont"/>
    <w:rsid w:val="00DE4552"/>
  </w:style>
  <w:style w:type="character" w:styleId="PlaceholderText">
    <w:name w:val="Placeholder Text"/>
    <w:basedOn w:val="DefaultParagraphFont"/>
    <w:uiPriority w:val="99"/>
    <w:semiHidden/>
    <w:rsid w:val="00B07630"/>
    <w:rPr>
      <w:color w:val="808080"/>
    </w:rPr>
  </w:style>
  <w:style w:type="character" w:styleId="Mention">
    <w:name w:val="Mention"/>
    <w:basedOn w:val="DefaultParagraphFont"/>
    <w:uiPriority w:val="99"/>
    <w:unhideWhenUsed/>
    <w:rsid w:val="00ED6F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90604">
      <w:bodyDiv w:val="1"/>
      <w:marLeft w:val="0"/>
      <w:marRight w:val="0"/>
      <w:marTop w:val="0"/>
      <w:marBottom w:val="0"/>
      <w:divBdr>
        <w:top w:val="none" w:sz="0" w:space="0" w:color="auto"/>
        <w:left w:val="none" w:sz="0" w:space="0" w:color="auto"/>
        <w:bottom w:val="none" w:sz="0" w:space="0" w:color="auto"/>
        <w:right w:val="none" w:sz="0" w:space="0" w:color="auto"/>
      </w:divBdr>
    </w:div>
    <w:div w:id="189413375">
      <w:bodyDiv w:val="1"/>
      <w:marLeft w:val="0"/>
      <w:marRight w:val="0"/>
      <w:marTop w:val="0"/>
      <w:marBottom w:val="0"/>
      <w:divBdr>
        <w:top w:val="none" w:sz="0" w:space="0" w:color="auto"/>
        <w:left w:val="none" w:sz="0" w:space="0" w:color="auto"/>
        <w:bottom w:val="none" w:sz="0" w:space="0" w:color="auto"/>
        <w:right w:val="none" w:sz="0" w:space="0" w:color="auto"/>
      </w:divBdr>
    </w:div>
    <w:div w:id="290983314">
      <w:bodyDiv w:val="1"/>
      <w:marLeft w:val="0"/>
      <w:marRight w:val="0"/>
      <w:marTop w:val="0"/>
      <w:marBottom w:val="0"/>
      <w:divBdr>
        <w:top w:val="none" w:sz="0" w:space="0" w:color="auto"/>
        <w:left w:val="none" w:sz="0" w:space="0" w:color="auto"/>
        <w:bottom w:val="none" w:sz="0" w:space="0" w:color="auto"/>
        <w:right w:val="none" w:sz="0" w:space="0" w:color="auto"/>
      </w:divBdr>
    </w:div>
    <w:div w:id="305088608">
      <w:bodyDiv w:val="1"/>
      <w:marLeft w:val="0"/>
      <w:marRight w:val="0"/>
      <w:marTop w:val="0"/>
      <w:marBottom w:val="0"/>
      <w:divBdr>
        <w:top w:val="none" w:sz="0" w:space="0" w:color="auto"/>
        <w:left w:val="none" w:sz="0" w:space="0" w:color="auto"/>
        <w:bottom w:val="none" w:sz="0" w:space="0" w:color="auto"/>
        <w:right w:val="none" w:sz="0" w:space="0" w:color="auto"/>
      </w:divBdr>
    </w:div>
    <w:div w:id="382992914">
      <w:bodyDiv w:val="1"/>
      <w:marLeft w:val="0"/>
      <w:marRight w:val="0"/>
      <w:marTop w:val="0"/>
      <w:marBottom w:val="0"/>
      <w:divBdr>
        <w:top w:val="none" w:sz="0" w:space="0" w:color="auto"/>
        <w:left w:val="none" w:sz="0" w:space="0" w:color="auto"/>
        <w:bottom w:val="none" w:sz="0" w:space="0" w:color="auto"/>
        <w:right w:val="none" w:sz="0" w:space="0" w:color="auto"/>
      </w:divBdr>
    </w:div>
    <w:div w:id="427122437">
      <w:bodyDiv w:val="1"/>
      <w:marLeft w:val="0"/>
      <w:marRight w:val="0"/>
      <w:marTop w:val="0"/>
      <w:marBottom w:val="0"/>
      <w:divBdr>
        <w:top w:val="none" w:sz="0" w:space="0" w:color="auto"/>
        <w:left w:val="none" w:sz="0" w:space="0" w:color="auto"/>
        <w:bottom w:val="none" w:sz="0" w:space="0" w:color="auto"/>
        <w:right w:val="none" w:sz="0" w:space="0" w:color="auto"/>
      </w:divBdr>
    </w:div>
    <w:div w:id="488524523">
      <w:bodyDiv w:val="1"/>
      <w:marLeft w:val="0"/>
      <w:marRight w:val="0"/>
      <w:marTop w:val="0"/>
      <w:marBottom w:val="0"/>
      <w:divBdr>
        <w:top w:val="none" w:sz="0" w:space="0" w:color="auto"/>
        <w:left w:val="none" w:sz="0" w:space="0" w:color="auto"/>
        <w:bottom w:val="none" w:sz="0" w:space="0" w:color="auto"/>
        <w:right w:val="none" w:sz="0" w:space="0" w:color="auto"/>
      </w:divBdr>
    </w:div>
    <w:div w:id="510220245">
      <w:bodyDiv w:val="1"/>
      <w:marLeft w:val="0"/>
      <w:marRight w:val="0"/>
      <w:marTop w:val="0"/>
      <w:marBottom w:val="0"/>
      <w:divBdr>
        <w:top w:val="none" w:sz="0" w:space="0" w:color="auto"/>
        <w:left w:val="none" w:sz="0" w:space="0" w:color="auto"/>
        <w:bottom w:val="none" w:sz="0" w:space="0" w:color="auto"/>
        <w:right w:val="none" w:sz="0" w:space="0" w:color="auto"/>
      </w:divBdr>
    </w:div>
    <w:div w:id="527372967">
      <w:bodyDiv w:val="1"/>
      <w:marLeft w:val="0"/>
      <w:marRight w:val="0"/>
      <w:marTop w:val="0"/>
      <w:marBottom w:val="0"/>
      <w:divBdr>
        <w:top w:val="none" w:sz="0" w:space="0" w:color="auto"/>
        <w:left w:val="none" w:sz="0" w:space="0" w:color="auto"/>
        <w:bottom w:val="none" w:sz="0" w:space="0" w:color="auto"/>
        <w:right w:val="none" w:sz="0" w:space="0" w:color="auto"/>
      </w:divBdr>
    </w:div>
    <w:div w:id="641884007">
      <w:bodyDiv w:val="1"/>
      <w:marLeft w:val="0"/>
      <w:marRight w:val="0"/>
      <w:marTop w:val="0"/>
      <w:marBottom w:val="0"/>
      <w:divBdr>
        <w:top w:val="none" w:sz="0" w:space="0" w:color="auto"/>
        <w:left w:val="none" w:sz="0" w:space="0" w:color="auto"/>
        <w:bottom w:val="none" w:sz="0" w:space="0" w:color="auto"/>
        <w:right w:val="none" w:sz="0" w:space="0" w:color="auto"/>
      </w:divBdr>
    </w:div>
    <w:div w:id="906378202">
      <w:bodyDiv w:val="1"/>
      <w:marLeft w:val="0"/>
      <w:marRight w:val="0"/>
      <w:marTop w:val="0"/>
      <w:marBottom w:val="0"/>
      <w:divBdr>
        <w:top w:val="none" w:sz="0" w:space="0" w:color="auto"/>
        <w:left w:val="none" w:sz="0" w:space="0" w:color="auto"/>
        <w:bottom w:val="none" w:sz="0" w:space="0" w:color="auto"/>
        <w:right w:val="none" w:sz="0" w:space="0" w:color="auto"/>
      </w:divBdr>
      <w:divsChild>
        <w:div w:id="219557272">
          <w:marLeft w:val="0"/>
          <w:marRight w:val="0"/>
          <w:marTop w:val="0"/>
          <w:marBottom w:val="0"/>
          <w:divBdr>
            <w:top w:val="none" w:sz="0" w:space="0" w:color="auto"/>
            <w:left w:val="none" w:sz="0" w:space="0" w:color="auto"/>
            <w:bottom w:val="none" w:sz="0" w:space="0" w:color="auto"/>
            <w:right w:val="none" w:sz="0" w:space="0" w:color="auto"/>
          </w:divBdr>
          <w:divsChild>
            <w:div w:id="17489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3877">
      <w:bodyDiv w:val="1"/>
      <w:marLeft w:val="0"/>
      <w:marRight w:val="0"/>
      <w:marTop w:val="0"/>
      <w:marBottom w:val="0"/>
      <w:divBdr>
        <w:top w:val="none" w:sz="0" w:space="0" w:color="auto"/>
        <w:left w:val="none" w:sz="0" w:space="0" w:color="auto"/>
        <w:bottom w:val="none" w:sz="0" w:space="0" w:color="auto"/>
        <w:right w:val="none" w:sz="0" w:space="0" w:color="auto"/>
      </w:divBdr>
    </w:div>
    <w:div w:id="1119447663">
      <w:bodyDiv w:val="1"/>
      <w:marLeft w:val="0"/>
      <w:marRight w:val="0"/>
      <w:marTop w:val="0"/>
      <w:marBottom w:val="0"/>
      <w:divBdr>
        <w:top w:val="none" w:sz="0" w:space="0" w:color="auto"/>
        <w:left w:val="none" w:sz="0" w:space="0" w:color="auto"/>
        <w:bottom w:val="none" w:sz="0" w:space="0" w:color="auto"/>
        <w:right w:val="none" w:sz="0" w:space="0" w:color="auto"/>
      </w:divBdr>
    </w:div>
    <w:div w:id="1160804284">
      <w:bodyDiv w:val="1"/>
      <w:marLeft w:val="0"/>
      <w:marRight w:val="0"/>
      <w:marTop w:val="0"/>
      <w:marBottom w:val="0"/>
      <w:divBdr>
        <w:top w:val="none" w:sz="0" w:space="0" w:color="auto"/>
        <w:left w:val="none" w:sz="0" w:space="0" w:color="auto"/>
        <w:bottom w:val="none" w:sz="0" w:space="0" w:color="auto"/>
        <w:right w:val="none" w:sz="0" w:space="0" w:color="auto"/>
      </w:divBdr>
    </w:div>
    <w:div w:id="1256743783">
      <w:bodyDiv w:val="1"/>
      <w:marLeft w:val="0"/>
      <w:marRight w:val="0"/>
      <w:marTop w:val="0"/>
      <w:marBottom w:val="0"/>
      <w:divBdr>
        <w:top w:val="none" w:sz="0" w:space="0" w:color="auto"/>
        <w:left w:val="none" w:sz="0" w:space="0" w:color="auto"/>
        <w:bottom w:val="none" w:sz="0" w:space="0" w:color="auto"/>
        <w:right w:val="none" w:sz="0" w:space="0" w:color="auto"/>
      </w:divBdr>
    </w:div>
    <w:div w:id="1486631677">
      <w:bodyDiv w:val="1"/>
      <w:marLeft w:val="0"/>
      <w:marRight w:val="0"/>
      <w:marTop w:val="0"/>
      <w:marBottom w:val="0"/>
      <w:divBdr>
        <w:top w:val="none" w:sz="0" w:space="0" w:color="auto"/>
        <w:left w:val="none" w:sz="0" w:space="0" w:color="auto"/>
        <w:bottom w:val="none" w:sz="0" w:space="0" w:color="auto"/>
        <w:right w:val="none" w:sz="0" w:space="0" w:color="auto"/>
      </w:divBdr>
    </w:div>
    <w:div w:id="1589923384">
      <w:bodyDiv w:val="1"/>
      <w:marLeft w:val="0"/>
      <w:marRight w:val="0"/>
      <w:marTop w:val="0"/>
      <w:marBottom w:val="0"/>
      <w:divBdr>
        <w:top w:val="none" w:sz="0" w:space="0" w:color="auto"/>
        <w:left w:val="none" w:sz="0" w:space="0" w:color="auto"/>
        <w:bottom w:val="none" w:sz="0" w:space="0" w:color="auto"/>
        <w:right w:val="none" w:sz="0" w:space="0" w:color="auto"/>
      </w:divBdr>
    </w:div>
    <w:div w:id="1636834023">
      <w:bodyDiv w:val="1"/>
      <w:marLeft w:val="0"/>
      <w:marRight w:val="0"/>
      <w:marTop w:val="0"/>
      <w:marBottom w:val="0"/>
      <w:divBdr>
        <w:top w:val="none" w:sz="0" w:space="0" w:color="auto"/>
        <w:left w:val="none" w:sz="0" w:space="0" w:color="auto"/>
        <w:bottom w:val="none" w:sz="0" w:space="0" w:color="auto"/>
        <w:right w:val="none" w:sz="0" w:space="0" w:color="auto"/>
      </w:divBdr>
    </w:div>
    <w:div w:id="1653437542">
      <w:bodyDiv w:val="1"/>
      <w:marLeft w:val="0"/>
      <w:marRight w:val="0"/>
      <w:marTop w:val="0"/>
      <w:marBottom w:val="0"/>
      <w:divBdr>
        <w:top w:val="none" w:sz="0" w:space="0" w:color="auto"/>
        <w:left w:val="none" w:sz="0" w:space="0" w:color="auto"/>
        <w:bottom w:val="none" w:sz="0" w:space="0" w:color="auto"/>
        <w:right w:val="none" w:sz="0" w:space="0" w:color="auto"/>
      </w:divBdr>
    </w:div>
    <w:div w:id="1820152603">
      <w:bodyDiv w:val="1"/>
      <w:marLeft w:val="0"/>
      <w:marRight w:val="0"/>
      <w:marTop w:val="0"/>
      <w:marBottom w:val="0"/>
      <w:divBdr>
        <w:top w:val="none" w:sz="0" w:space="0" w:color="auto"/>
        <w:left w:val="none" w:sz="0" w:space="0" w:color="auto"/>
        <w:bottom w:val="none" w:sz="0" w:space="0" w:color="auto"/>
        <w:right w:val="none" w:sz="0" w:space="0" w:color="auto"/>
      </w:divBdr>
      <w:divsChild>
        <w:div w:id="311183174">
          <w:marLeft w:val="0"/>
          <w:marRight w:val="0"/>
          <w:marTop w:val="0"/>
          <w:marBottom w:val="0"/>
          <w:divBdr>
            <w:top w:val="none" w:sz="0" w:space="0" w:color="auto"/>
            <w:left w:val="none" w:sz="0" w:space="0" w:color="auto"/>
            <w:bottom w:val="none" w:sz="0" w:space="0" w:color="auto"/>
            <w:right w:val="none" w:sz="0" w:space="0" w:color="auto"/>
          </w:divBdr>
        </w:div>
        <w:div w:id="351032138">
          <w:marLeft w:val="0"/>
          <w:marRight w:val="0"/>
          <w:marTop w:val="0"/>
          <w:marBottom w:val="0"/>
          <w:divBdr>
            <w:top w:val="none" w:sz="0" w:space="0" w:color="auto"/>
            <w:left w:val="none" w:sz="0" w:space="0" w:color="auto"/>
            <w:bottom w:val="none" w:sz="0" w:space="0" w:color="auto"/>
            <w:right w:val="none" w:sz="0" w:space="0" w:color="auto"/>
          </w:divBdr>
        </w:div>
        <w:div w:id="833104965">
          <w:marLeft w:val="0"/>
          <w:marRight w:val="0"/>
          <w:marTop w:val="0"/>
          <w:marBottom w:val="0"/>
          <w:divBdr>
            <w:top w:val="none" w:sz="0" w:space="0" w:color="auto"/>
            <w:left w:val="none" w:sz="0" w:space="0" w:color="auto"/>
            <w:bottom w:val="none" w:sz="0" w:space="0" w:color="auto"/>
            <w:right w:val="none" w:sz="0" w:space="0" w:color="auto"/>
          </w:divBdr>
        </w:div>
        <w:div w:id="1003506384">
          <w:marLeft w:val="0"/>
          <w:marRight w:val="0"/>
          <w:marTop w:val="0"/>
          <w:marBottom w:val="0"/>
          <w:divBdr>
            <w:top w:val="none" w:sz="0" w:space="0" w:color="auto"/>
            <w:left w:val="none" w:sz="0" w:space="0" w:color="auto"/>
            <w:bottom w:val="none" w:sz="0" w:space="0" w:color="auto"/>
            <w:right w:val="none" w:sz="0" w:space="0" w:color="auto"/>
          </w:divBdr>
        </w:div>
        <w:div w:id="1172451898">
          <w:marLeft w:val="0"/>
          <w:marRight w:val="0"/>
          <w:marTop w:val="0"/>
          <w:marBottom w:val="0"/>
          <w:divBdr>
            <w:top w:val="none" w:sz="0" w:space="0" w:color="auto"/>
            <w:left w:val="none" w:sz="0" w:space="0" w:color="auto"/>
            <w:bottom w:val="none" w:sz="0" w:space="0" w:color="auto"/>
            <w:right w:val="none" w:sz="0" w:space="0" w:color="auto"/>
          </w:divBdr>
        </w:div>
        <w:div w:id="1214581601">
          <w:marLeft w:val="0"/>
          <w:marRight w:val="0"/>
          <w:marTop w:val="0"/>
          <w:marBottom w:val="0"/>
          <w:divBdr>
            <w:top w:val="none" w:sz="0" w:space="0" w:color="auto"/>
            <w:left w:val="none" w:sz="0" w:space="0" w:color="auto"/>
            <w:bottom w:val="none" w:sz="0" w:space="0" w:color="auto"/>
            <w:right w:val="none" w:sz="0" w:space="0" w:color="auto"/>
          </w:divBdr>
        </w:div>
        <w:div w:id="1283851754">
          <w:marLeft w:val="0"/>
          <w:marRight w:val="0"/>
          <w:marTop w:val="0"/>
          <w:marBottom w:val="0"/>
          <w:divBdr>
            <w:top w:val="none" w:sz="0" w:space="0" w:color="auto"/>
            <w:left w:val="none" w:sz="0" w:space="0" w:color="auto"/>
            <w:bottom w:val="none" w:sz="0" w:space="0" w:color="auto"/>
            <w:right w:val="none" w:sz="0" w:space="0" w:color="auto"/>
          </w:divBdr>
        </w:div>
        <w:div w:id="1378429420">
          <w:marLeft w:val="0"/>
          <w:marRight w:val="0"/>
          <w:marTop w:val="0"/>
          <w:marBottom w:val="0"/>
          <w:divBdr>
            <w:top w:val="none" w:sz="0" w:space="0" w:color="auto"/>
            <w:left w:val="none" w:sz="0" w:space="0" w:color="auto"/>
            <w:bottom w:val="none" w:sz="0" w:space="0" w:color="auto"/>
            <w:right w:val="none" w:sz="0" w:space="0" w:color="auto"/>
          </w:divBdr>
        </w:div>
        <w:div w:id="1455175299">
          <w:marLeft w:val="0"/>
          <w:marRight w:val="0"/>
          <w:marTop w:val="0"/>
          <w:marBottom w:val="0"/>
          <w:divBdr>
            <w:top w:val="none" w:sz="0" w:space="0" w:color="auto"/>
            <w:left w:val="none" w:sz="0" w:space="0" w:color="auto"/>
            <w:bottom w:val="none" w:sz="0" w:space="0" w:color="auto"/>
            <w:right w:val="none" w:sz="0" w:space="0" w:color="auto"/>
          </w:divBdr>
        </w:div>
        <w:div w:id="1718431454">
          <w:marLeft w:val="0"/>
          <w:marRight w:val="0"/>
          <w:marTop w:val="0"/>
          <w:marBottom w:val="0"/>
          <w:divBdr>
            <w:top w:val="none" w:sz="0" w:space="0" w:color="auto"/>
            <w:left w:val="none" w:sz="0" w:space="0" w:color="auto"/>
            <w:bottom w:val="none" w:sz="0" w:space="0" w:color="auto"/>
            <w:right w:val="none" w:sz="0" w:space="0" w:color="auto"/>
          </w:divBdr>
        </w:div>
        <w:div w:id="1723796776">
          <w:marLeft w:val="0"/>
          <w:marRight w:val="0"/>
          <w:marTop w:val="0"/>
          <w:marBottom w:val="0"/>
          <w:divBdr>
            <w:top w:val="none" w:sz="0" w:space="0" w:color="auto"/>
            <w:left w:val="none" w:sz="0" w:space="0" w:color="auto"/>
            <w:bottom w:val="none" w:sz="0" w:space="0" w:color="auto"/>
            <w:right w:val="none" w:sz="0" w:space="0" w:color="auto"/>
          </w:divBdr>
        </w:div>
        <w:div w:id="1802654602">
          <w:marLeft w:val="0"/>
          <w:marRight w:val="0"/>
          <w:marTop w:val="0"/>
          <w:marBottom w:val="0"/>
          <w:divBdr>
            <w:top w:val="none" w:sz="0" w:space="0" w:color="auto"/>
            <w:left w:val="none" w:sz="0" w:space="0" w:color="auto"/>
            <w:bottom w:val="none" w:sz="0" w:space="0" w:color="auto"/>
            <w:right w:val="none" w:sz="0" w:space="0" w:color="auto"/>
          </w:divBdr>
        </w:div>
        <w:div w:id="2143033544">
          <w:marLeft w:val="0"/>
          <w:marRight w:val="0"/>
          <w:marTop w:val="0"/>
          <w:marBottom w:val="0"/>
          <w:divBdr>
            <w:top w:val="none" w:sz="0" w:space="0" w:color="auto"/>
            <w:left w:val="none" w:sz="0" w:space="0" w:color="auto"/>
            <w:bottom w:val="none" w:sz="0" w:space="0" w:color="auto"/>
            <w:right w:val="none" w:sz="0" w:space="0" w:color="auto"/>
          </w:divBdr>
        </w:div>
      </w:divsChild>
    </w:div>
    <w:div w:id="1821381459">
      <w:bodyDiv w:val="1"/>
      <w:marLeft w:val="0"/>
      <w:marRight w:val="0"/>
      <w:marTop w:val="0"/>
      <w:marBottom w:val="0"/>
      <w:divBdr>
        <w:top w:val="none" w:sz="0" w:space="0" w:color="auto"/>
        <w:left w:val="none" w:sz="0" w:space="0" w:color="auto"/>
        <w:bottom w:val="none" w:sz="0" w:space="0" w:color="auto"/>
        <w:right w:val="none" w:sz="0" w:space="0" w:color="auto"/>
      </w:divBdr>
    </w:div>
    <w:div w:id="1824471089">
      <w:bodyDiv w:val="1"/>
      <w:marLeft w:val="0"/>
      <w:marRight w:val="0"/>
      <w:marTop w:val="0"/>
      <w:marBottom w:val="0"/>
      <w:divBdr>
        <w:top w:val="none" w:sz="0" w:space="0" w:color="auto"/>
        <w:left w:val="none" w:sz="0" w:space="0" w:color="auto"/>
        <w:bottom w:val="none" w:sz="0" w:space="0" w:color="auto"/>
        <w:right w:val="none" w:sz="0" w:space="0" w:color="auto"/>
      </w:divBdr>
    </w:div>
    <w:div w:id="1845630930">
      <w:bodyDiv w:val="1"/>
      <w:marLeft w:val="0"/>
      <w:marRight w:val="0"/>
      <w:marTop w:val="0"/>
      <w:marBottom w:val="0"/>
      <w:divBdr>
        <w:top w:val="none" w:sz="0" w:space="0" w:color="auto"/>
        <w:left w:val="none" w:sz="0" w:space="0" w:color="auto"/>
        <w:bottom w:val="none" w:sz="0" w:space="0" w:color="auto"/>
        <w:right w:val="none" w:sz="0" w:space="0" w:color="auto"/>
      </w:divBdr>
    </w:div>
    <w:div w:id="1922331605">
      <w:bodyDiv w:val="1"/>
      <w:marLeft w:val="0"/>
      <w:marRight w:val="0"/>
      <w:marTop w:val="0"/>
      <w:marBottom w:val="0"/>
      <w:divBdr>
        <w:top w:val="none" w:sz="0" w:space="0" w:color="auto"/>
        <w:left w:val="none" w:sz="0" w:space="0" w:color="auto"/>
        <w:bottom w:val="none" w:sz="0" w:space="0" w:color="auto"/>
        <w:right w:val="none" w:sz="0" w:space="0" w:color="auto"/>
      </w:divBdr>
    </w:div>
    <w:div w:id="1925601027">
      <w:bodyDiv w:val="1"/>
      <w:marLeft w:val="0"/>
      <w:marRight w:val="0"/>
      <w:marTop w:val="0"/>
      <w:marBottom w:val="0"/>
      <w:divBdr>
        <w:top w:val="none" w:sz="0" w:space="0" w:color="auto"/>
        <w:left w:val="none" w:sz="0" w:space="0" w:color="auto"/>
        <w:bottom w:val="none" w:sz="0" w:space="0" w:color="auto"/>
        <w:right w:val="none" w:sz="0" w:space="0" w:color="auto"/>
      </w:divBdr>
      <w:divsChild>
        <w:div w:id="493645604">
          <w:marLeft w:val="0"/>
          <w:marRight w:val="0"/>
          <w:marTop w:val="0"/>
          <w:marBottom w:val="0"/>
          <w:divBdr>
            <w:top w:val="none" w:sz="0" w:space="0" w:color="auto"/>
            <w:left w:val="none" w:sz="0" w:space="0" w:color="auto"/>
            <w:bottom w:val="none" w:sz="0" w:space="0" w:color="auto"/>
            <w:right w:val="none" w:sz="0" w:space="0" w:color="auto"/>
          </w:divBdr>
          <w:divsChild>
            <w:div w:id="1206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17284">
      <w:bodyDiv w:val="1"/>
      <w:marLeft w:val="0"/>
      <w:marRight w:val="0"/>
      <w:marTop w:val="0"/>
      <w:marBottom w:val="0"/>
      <w:divBdr>
        <w:top w:val="none" w:sz="0" w:space="0" w:color="auto"/>
        <w:left w:val="none" w:sz="0" w:space="0" w:color="auto"/>
        <w:bottom w:val="none" w:sz="0" w:space="0" w:color="auto"/>
        <w:right w:val="none" w:sz="0" w:space="0" w:color="auto"/>
      </w:divBdr>
      <w:divsChild>
        <w:div w:id="240483279">
          <w:marLeft w:val="0"/>
          <w:marRight w:val="0"/>
          <w:marTop w:val="0"/>
          <w:marBottom w:val="0"/>
          <w:divBdr>
            <w:top w:val="none" w:sz="0" w:space="0" w:color="auto"/>
            <w:left w:val="none" w:sz="0" w:space="0" w:color="auto"/>
            <w:bottom w:val="none" w:sz="0" w:space="0" w:color="auto"/>
            <w:right w:val="none" w:sz="0" w:space="0" w:color="auto"/>
          </w:divBdr>
          <w:divsChild>
            <w:div w:id="197475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15432">
      <w:bodyDiv w:val="1"/>
      <w:marLeft w:val="0"/>
      <w:marRight w:val="0"/>
      <w:marTop w:val="0"/>
      <w:marBottom w:val="0"/>
      <w:divBdr>
        <w:top w:val="none" w:sz="0" w:space="0" w:color="auto"/>
        <w:left w:val="none" w:sz="0" w:space="0" w:color="auto"/>
        <w:bottom w:val="none" w:sz="0" w:space="0" w:color="auto"/>
        <w:right w:val="none" w:sz="0" w:space="0" w:color="auto"/>
      </w:divBdr>
    </w:div>
    <w:div w:id="2024088161">
      <w:bodyDiv w:val="1"/>
      <w:marLeft w:val="0"/>
      <w:marRight w:val="0"/>
      <w:marTop w:val="0"/>
      <w:marBottom w:val="0"/>
      <w:divBdr>
        <w:top w:val="none" w:sz="0" w:space="0" w:color="auto"/>
        <w:left w:val="none" w:sz="0" w:space="0" w:color="auto"/>
        <w:bottom w:val="none" w:sz="0" w:space="0" w:color="auto"/>
        <w:right w:val="none" w:sz="0" w:space="0" w:color="auto"/>
      </w:divBdr>
    </w:div>
    <w:div w:id="2035425969">
      <w:bodyDiv w:val="1"/>
      <w:marLeft w:val="0"/>
      <w:marRight w:val="0"/>
      <w:marTop w:val="0"/>
      <w:marBottom w:val="0"/>
      <w:divBdr>
        <w:top w:val="none" w:sz="0" w:space="0" w:color="auto"/>
        <w:left w:val="none" w:sz="0" w:space="0" w:color="auto"/>
        <w:bottom w:val="none" w:sz="0" w:space="0" w:color="auto"/>
        <w:right w:val="none" w:sz="0" w:space="0" w:color="auto"/>
      </w:divBdr>
      <w:divsChild>
        <w:div w:id="119495539">
          <w:marLeft w:val="0"/>
          <w:marRight w:val="0"/>
          <w:marTop w:val="0"/>
          <w:marBottom w:val="0"/>
          <w:divBdr>
            <w:top w:val="none" w:sz="0" w:space="0" w:color="auto"/>
            <w:left w:val="none" w:sz="0" w:space="0" w:color="auto"/>
            <w:bottom w:val="none" w:sz="0" w:space="0" w:color="auto"/>
            <w:right w:val="none" w:sz="0" w:space="0" w:color="auto"/>
          </w:divBdr>
          <w:divsChild>
            <w:div w:id="10999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8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B55F3241BC4DD8BC7861558D3230BE"/>
        <w:category>
          <w:name w:val="General"/>
          <w:gallery w:val="placeholder"/>
        </w:category>
        <w:types>
          <w:type w:val="bbPlcHdr"/>
        </w:types>
        <w:behaviors>
          <w:behavior w:val="content"/>
        </w:behaviors>
        <w:guid w:val="{0AA6C9FE-CDF1-430A-BA9D-1451EF029D58}"/>
      </w:docPartPr>
      <w:docPartBody>
        <w:p w:rsidR="00476833" w:rsidRDefault="00EC4B91">
          <w:pPr>
            <w:pStyle w:val="D8B55F3241BC4DD8BC7861558D3230BE"/>
          </w:pPr>
          <w:r w:rsidRPr="00522CFA">
            <w:rPr>
              <w:rStyle w:val="PlaceholderText"/>
            </w:rPr>
            <w:t>Choose an item.</w:t>
          </w:r>
        </w:p>
      </w:docPartBody>
    </w:docPart>
    <w:docPart>
      <w:docPartPr>
        <w:name w:val="E2C9B58489314AFE88C7B1E11C7A8E10"/>
        <w:category>
          <w:name w:val="General"/>
          <w:gallery w:val="placeholder"/>
        </w:category>
        <w:types>
          <w:type w:val="bbPlcHdr"/>
        </w:types>
        <w:behaviors>
          <w:behavior w:val="content"/>
        </w:behaviors>
        <w:guid w:val="{A44A95B4-59CB-4CDC-9EA7-71D5B4A4651D}"/>
      </w:docPartPr>
      <w:docPartBody>
        <w:p w:rsidR="00476833" w:rsidRDefault="00EC4B91">
          <w:pPr>
            <w:pStyle w:val="E2C9B58489314AFE88C7B1E11C7A8E10"/>
          </w:pPr>
          <w:r w:rsidRPr="00522CFA">
            <w:rPr>
              <w:rStyle w:val="PlaceholderText"/>
            </w:rPr>
            <w:t>Choose an item.</w:t>
          </w:r>
        </w:p>
      </w:docPartBody>
    </w:docPart>
    <w:docPart>
      <w:docPartPr>
        <w:name w:val="D83E9482F3794B05B07AEFFB485088F6"/>
        <w:category>
          <w:name w:val="General"/>
          <w:gallery w:val="placeholder"/>
        </w:category>
        <w:types>
          <w:type w:val="bbPlcHdr"/>
        </w:types>
        <w:behaviors>
          <w:behavior w:val="content"/>
        </w:behaviors>
        <w:guid w:val="{E767D432-CDFF-48C8-BFEA-89B6892131C3}"/>
      </w:docPartPr>
      <w:docPartBody>
        <w:p w:rsidR="00476833" w:rsidRDefault="00EC4B91">
          <w:pPr>
            <w:pStyle w:val="D83E9482F3794B05B07AEFFB485088F6"/>
          </w:pPr>
          <w:r w:rsidRPr="00522CFA">
            <w:rPr>
              <w:rStyle w:val="PlaceholderText"/>
            </w:rPr>
            <w:t>Choose an item.</w:t>
          </w:r>
        </w:p>
      </w:docPartBody>
    </w:docPart>
    <w:docPart>
      <w:docPartPr>
        <w:name w:val="5D856C5A77B04468A39E753E2890EE62"/>
        <w:category>
          <w:name w:val="General"/>
          <w:gallery w:val="placeholder"/>
        </w:category>
        <w:types>
          <w:type w:val="bbPlcHdr"/>
        </w:types>
        <w:behaviors>
          <w:behavior w:val="content"/>
        </w:behaviors>
        <w:guid w:val="{44D1B154-0AD9-4E97-ACEC-838A3A46E98B}"/>
      </w:docPartPr>
      <w:docPartBody>
        <w:p w:rsidR="00476833" w:rsidRDefault="00EC4B91">
          <w:pPr>
            <w:pStyle w:val="5D856C5A77B04468A39E753E2890EE62"/>
          </w:pPr>
          <w:r w:rsidRPr="00522CF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Rasa">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F27"/>
    <w:rsid w:val="00066724"/>
    <w:rsid w:val="000C79C2"/>
    <w:rsid w:val="001C7D33"/>
    <w:rsid w:val="002029C4"/>
    <w:rsid w:val="0025505F"/>
    <w:rsid w:val="0027540D"/>
    <w:rsid w:val="00341A9C"/>
    <w:rsid w:val="00382D84"/>
    <w:rsid w:val="003A1C83"/>
    <w:rsid w:val="00412744"/>
    <w:rsid w:val="00422792"/>
    <w:rsid w:val="004720C5"/>
    <w:rsid w:val="00476833"/>
    <w:rsid w:val="004B707F"/>
    <w:rsid w:val="004F4A56"/>
    <w:rsid w:val="005600F8"/>
    <w:rsid w:val="005F4B59"/>
    <w:rsid w:val="006B7ABA"/>
    <w:rsid w:val="006D3F4C"/>
    <w:rsid w:val="007B4DF3"/>
    <w:rsid w:val="008B76FB"/>
    <w:rsid w:val="0095765F"/>
    <w:rsid w:val="009751D8"/>
    <w:rsid w:val="009A22AC"/>
    <w:rsid w:val="009B33C2"/>
    <w:rsid w:val="009E0392"/>
    <w:rsid w:val="009E368A"/>
    <w:rsid w:val="00A83F27"/>
    <w:rsid w:val="00AA415B"/>
    <w:rsid w:val="00AA469B"/>
    <w:rsid w:val="00B00CA4"/>
    <w:rsid w:val="00CA4074"/>
    <w:rsid w:val="00CE7F88"/>
    <w:rsid w:val="00D9425D"/>
    <w:rsid w:val="00DB0D18"/>
    <w:rsid w:val="00DB2E39"/>
    <w:rsid w:val="00DC09FB"/>
    <w:rsid w:val="00DD075D"/>
    <w:rsid w:val="00EC4B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4B91"/>
    <w:rPr>
      <w:color w:val="808080"/>
    </w:rPr>
  </w:style>
  <w:style w:type="paragraph" w:customStyle="1" w:styleId="D8B55F3241BC4DD8BC7861558D3230BE">
    <w:name w:val="D8B55F3241BC4DD8BC7861558D3230BE"/>
    <w:pPr>
      <w:spacing w:line="278" w:lineRule="auto"/>
    </w:pPr>
    <w:rPr>
      <w:kern w:val="2"/>
      <w:sz w:val="24"/>
      <w:szCs w:val="24"/>
      <w14:ligatures w14:val="standardContextual"/>
    </w:rPr>
  </w:style>
  <w:style w:type="paragraph" w:customStyle="1" w:styleId="E2C9B58489314AFE88C7B1E11C7A8E10">
    <w:name w:val="E2C9B58489314AFE88C7B1E11C7A8E10"/>
    <w:pPr>
      <w:spacing w:line="278" w:lineRule="auto"/>
    </w:pPr>
    <w:rPr>
      <w:kern w:val="2"/>
      <w:sz w:val="24"/>
      <w:szCs w:val="24"/>
      <w14:ligatures w14:val="standardContextual"/>
    </w:rPr>
  </w:style>
  <w:style w:type="paragraph" w:customStyle="1" w:styleId="D83E9482F3794B05B07AEFFB485088F6">
    <w:name w:val="D83E9482F3794B05B07AEFFB485088F6"/>
    <w:pPr>
      <w:spacing w:line="278" w:lineRule="auto"/>
    </w:pPr>
    <w:rPr>
      <w:kern w:val="2"/>
      <w:sz w:val="24"/>
      <w:szCs w:val="24"/>
      <w14:ligatures w14:val="standardContextual"/>
    </w:rPr>
  </w:style>
  <w:style w:type="paragraph" w:customStyle="1" w:styleId="5D856C5A77B04468A39E753E2890EE62">
    <w:name w:val="5D856C5A77B04468A39E753E2890EE6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3">
      <a:majorFont>
        <a:latin typeface="Rasa"/>
        <a:ea typeface=""/>
        <a:cs typeface=""/>
      </a:majorFont>
      <a:minorFont>
        <a:latin typeface="Ras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9a141baf-9704-4422-87c3-f44f25c355ec">PTDR36FNXSPE-1606311641-35</_dlc_DocId>
    <_dlc_DocIdUrl xmlns="9a141baf-9704-4422-87c3-f44f25c355ec">
      <Url>https://plantemoran.sharepoint.com/sites/8118863/_layouts/15/DocIdRedir.aspx?ID=PTDR36FNXSPE-1606311641-35</Url>
      <Description>PTDR36FNXSPE-1606311641-35</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9EBCBD367C4064693B94590F546036D" ma:contentTypeVersion="4" ma:contentTypeDescription="Create a new document." ma:contentTypeScope="" ma:versionID="f7c3800aadbeeb810923d5b32e28d124">
  <xsd:schema xmlns:xsd="http://www.w3.org/2001/XMLSchema" xmlns:xs="http://www.w3.org/2001/XMLSchema" xmlns:p="http://schemas.microsoft.com/office/2006/metadata/properties" xmlns:ns2="9a141baf-9704-4422-87c3-f44f25c355ec" xmlns:ns3="cd909488-61b5-4ed4-8f7a-1efbee09f36f" targetNamespace="http://schemas.microsoft.com/office/2006/metadata/properties" ma:root="true" ma:fieldsID="5ecd35154eb70fbf89ddaee55d62f7c2" ns2:_="" ns3:_="">
    <xsd:import namespace="9a141baf-9704-4422-87c3-f44f25c355ec"/>
    <xsd:import namespace="cd909488-61b5-4ed4-8f7a-1efbee09f36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41baf-9704-4422-87c3-f44f25c355e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909488-61b5-4ed4-8f7a-1efbee09f36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A9510-F2C5-4A80-B9AC-4B62C582BC02}">
  <ds:schemaRefs>
    <ds:schemaRef ds:uri="http://schemas.microsoft.com/sharepoint/events"/>
  </ds:schemaRefs>
</ds:datastoreItem>
</file>

<file path=customXml/itemProps2.xml><?xml version="1.0" encoding="utf-8"?>
<ds:datastoreItem xmlns:ds="http://schemas.openxmlformats.org/officeDocument/2006/customXml" ds:itemID="{6B4EB7D9-81E5-431D-8221-754317DFA822}">
  <ds:schemaRefs>
    <ds:schemaRef ds:uri="http://schemas.openxmlformats.org/officeDocument/2006/bibliography"/>
  </ds:schemaRefs>
</ds:datastoreItem>
</file>

<file path=customXml/itemProps3.xml><?xml version="1.0" encoding="utf-8"?>
<ds:datastoreItem xmlns:ds="http://schemas.openxmlformats.org/officeDocument/2006/customXml" ds:itemID="{CA09109A-169C-4A6E-976E-4018ED35F9DA}">
  <ds:schemaRefs>
    <ds:schemaRef ds:uri="http://schemas.microsoft.com/office/2006/metadata/properties"/>
    <ds:schemaRef ds:uri="http://schemas.microsoft.com/office/infopath/2007/PartnerControls"/>
    <ds:schemaRef ds:uri="9a141baf-9704-4422-87c3-f44f25c355ec"/>
  </ds:schemaRefs>
</ds:datastoreItem>
</file>

<file path=customXml/itemProps4.xml><?xml version="1.0" encoding="utf-8"?>
<ds:datastoreItem xmlns:ds="http://schemas.openxmlformats.org/officeDocument/2006/customXml" ds:itemID="{CE6CCF92-C2B6-4131-BE5B-5B23D4473D20}">
  <ds:schemaRefs>
    <ds:schemaRef ds:uri="http://schemas.microsoft.com/office/2006/metadata/longProperties"/>
  </ds:schemaRefs>
</ds:datastoreItem>
</file>

<file path=customXml/itemProps5.xml><?xml version="1.0" encoding="utf-8"?>
<ds:datastoreItem xmlns:ds="http://schemas.openxmlformats.org/officeDocument/2006/customXml" ds:itemID="{21E3953A-AC51-4064-B837-C4197C7A3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141baf-9704-4422-87c3-f44f25c355ec"/>
    <ds:schemaRef ds:uri="cd909488-61b5-4ed4-8f7a-1efbee09f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032B22F-9ACE-43B4-8BD9-7E103BBD5C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3053</Words>
  <Characters>17434</Characters>
  <Application>Microsoft Office Word</Application>
  <DocSecurity>0</DocSecurity>
  <Lines>830</Lines>
  <Paragraphs>292</Paragraphs>
  <ScaleCrop>false</ScaleCrop>
  <HeadingPairs>
    <vt:vector size="2" baseType="variant">
      <vt:variant>
        <vt:lpstr>Title</vt:lpstr>
      </vt:variant>
      <vt:variant>
        <vt:i4>1</vt:i4>
      </vt:variant>
    </vt:vector>
  </HeadingPairs>
  <TitlesOfParts>
    <vt:vector size="1" baseType="lpstr">
      <vt:lpstr/>
    </vt:vector>
  </TitlesOfParts>
  <Company>Plante &amp; Moran, LLP</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Scott Eiler</dc:creator>
  <cp:keywords/>
  <dc:description/>
  <cp:lastModifiedBy>Bernie Frias</cp:lastModifiedBy>
  <cp:revision>44</cp:revision>
  <cp:lastPrinted>2009-08-20T01:50:00Z</cp:lastPrinted>
  <dcterms:created xsi:type="dcterms:W3CDTF">2025-11-20T03:09:00Z</dcterms:created>
  <dcterms:modified xsi:type="dcterms:W3CDTF">2025-11-24T18:34:00Z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ubject">
    <vt:lpwstr/>
  </property>
  <property fmtid="{D5CDD505-2E9C-101B-9397-08002B2CF9AE}" pid="4" name="Keywords">
    <vt:lpwstr/>
  </property>
  <property fmtid="{D5CDD505-2E9C-101B-9397-08002B2CF9AE}" pid="5" name="_Author">
    <vt:lpwstr>E. Scott Eiler</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display_urn:schemas-microsoft-com:office:office#Editor">
    <vt:lpwstr>Alexandra Colletti</vt:lpwstr>
  </property>
  <property fmtid="{D5CDD505-2E9C-101B-9397-08002B2CF9AE}" pid="12" name="xd_Signature">
    <vt:lpwstr/>
  </property>
  <property fmtid="{D5CDD505-2E9C-101B-9397-08002B2CF9AE}" pid="13" name="display_urn:schemas-microsoft-com:office:office#Author">
    <vt:lpwstr>Jesse Lambert - Admin</vt:lpwstr>
  </property>
  <property fmtid="{D5CDD505-2E9C-101B-9397-08002B2CF9AE}" pid="14" name="TemplateUrl">
    <vt:lpwstr/>
  </property>
  <property fmtid="{D5CDD505-2E9C-101B-9397-08002B2CF9AE}" pid="15" name="xd_ProgID">
    <vt:lpwstr/>
  </property>
  <property fmtid="{D5CDD505-2E9C-101B-9397-08002B2CF9AE}" pid="16" name="i4e82b61b5df4f19a51e3fe87bee4bf8">
    <vt:lpwstr/>
  </property>
  <property fmtid="{D5CDD505-2E9C-101B-9397-08002B2CF9AE}" pid="17" name="MigrationSourceURL">
    <vt:lpwstr>D:\AdminExport\TC&amp;S Government Admin\Tools and Templates\RFP Template(257204.7).doc</vt:lpwstr>
  </property>
  <property fmtid="{D5CDD505-2E9C-101B-9397-08002B2CF9AE}" pid="18" name="Year">
    <vt:lpwstr/>
  </property>
  <property fmtid="{D5CDD505-2E9C-101B-9397-08002B2CF9AE}" pid="19" name="From1">
    <vt:lpwstr/>
  </property>
  <property fmtid="{D5CDD505-2E9C-101B-9397-08002B2CF9AE}" pid="20" name="Client">
    <vt:lpwstr/>
  </property>
  <property fmtid="{D5CDD505-2E9C-101B-9397-08002B2CF9AE}" pid="21" name="CC">
    <vt:lpwstr/>
  </property>
  <property fmtid="{D5CDD505-2E9C-101B-9397-08002B2CF9AE}" pid="22" name="BCC">
    <vt:lpwstr/>
  </property>
  <property fmtid="{D5CDD505-2E9C-101B-9397-08002B2CF9AE}" pid="23" name="ContentTypeId">
    <vt:lpwstr>0x01010029EBCBD367C4064693B94590F546036D</vt:lpwstr>
  </property>
  <property fmtid="{D5CDD505-2E9C-101B-9397-08002B2CF9AE}" pid="24" name="Job">
    <vt:lpwstr/>
  </property>
  <property fmtid="{D5CDD505-2E9C-101B-9397-08002B2CF9AE}" pid="25" name="MC Firm Practice Group">
    <vt:lpwstr>41;#TCS|597aeaf3-3af1-41db-94e5-c0f485cfe531</vt:lpwstr>
  </property>
  <property fmtid="{D5CDD505-2E9C-101B-9397-08002B2CF9AE}" pid="26" name="MC Project TypeTaxHTField0">
    <vt:lpwstr/>
  </property>
  <property fmtid="{D5CDD505-2E9C-101B-9397-08002B2CF9AE}" pid="27" name="h0546f1d2f02468098ac47bb945cbcb7">
    <vt:lpwstr>TCS|597aeaf3-3af1-41db-94e5-c0f485cfe531</vt:lpwstr>
  </property>
  <property fmtid="{D5CDD505-2E9C-101B-9397-08002B2CF9AE}" pid="28" name="To">
    <vt:lpwstr/>
  </property>
  <property fmtid="{D5CDD505-2E9C-101B-9397-08002B2CF9AE}" pid="29" name="Attachment">
    <vt:lpwstr>No</vt:lpwstr>
  </property>
  <property fmtid="{D5CDD505-2E9C-101B-9397-08002B2CF9AE}" pid="30" name="Order">
    <vt:r8>860400</vt:r8>
  </property>
  <property fmtid="{D5CDD505-2E9C-101B-9397-08002B2CF9AE}" pid="31" name="TaxCatchAll">
    <vt:lpwstr>2;#Work Team|bed5c3ad-62ff-4293-848a-f85524d4b261;#1;#ITC Team Site|266c735b-a207-4d73-9b04-233fd0cdc188</vt:lpwstr>
  </property>
  <property fmtid="{D5CDD505-2E9C-101B-9397-08002B2CF9AE}" pid="32" name="Sent">
    <vt:lpwstr/>
  </property>
  <property fmtid="{D5CDD505-2E9C-101B-9397-08002B2CF9AE}" pid="33" name="Job Reviewer">
    <vt:lpwstr/>
  </property>
  <property fmtid="{D5CDD505-2E9C-101B-9397-08002B2CF9AE}" pid="34" name="Engagement Manager">
    <vt:lpwstr/>
  </property>
  <property fmtid="{D5CDD505-2E9C-101B-9397-08002B2CF9AE}" pid="35" name="Engagement Partner">
    <vt:lpwstr/>
  </property>
  <property fmtid="{D5CDD505-2E9C-101B-9397-08002B2CF9AE}" pid="36" name="Biller">
    <vt:lpwstr/>
  </property>
  <property fmtid="{D5CDD505-2E9C-101B-9397-08002B2CF9AE}" pid="37" name="MC Project Type">
    <vt:lpwstr/>
  </property>
  <property fmtid="{D5CDD505-2E9C-101B-9397-08002B2CF9AE}" pid="38" name="Industry">
    <vt:lpwstr/>
  </property>
  <property fmtid="{D5CDD505-2E9C-101B-9397-08002B2CF9AE}" pid="39" name="TaxKeywordTaxHTField">
    <vt:lpwstr/>
  </property>
  <property fmtid="{D5CDD505-2E9C-101B-9397-08002B2CF9AE}" pid="40" name="TaxKeyword">
    <vt:lpwstr/>
  </property>
  <property fmtid="{D5CDD505-2E9C-101B-9397-08002B2CF9AE}" pid="41" name="_dlc_DocId">
    <vt:lpwstr>N6PKYZKXXRWT-1293841935-8143</vt:lpwstr>
  </property>
  <property fmtid="{D5CDD505-2E9C-101B-9397-08002B2CF9AE}" pid="42" name="_dlc_DocIdItemGuid">
    <vt:lpwstr>dad9983b-cd53-413c-b17a-2198fa42576d</vt:lpwstr>
  </property>
  <property fmtid="{D5CDD505-2E9C-101B-9397-08002B2CF9AE}" pid="43" name="_dlc_DocIdUrl">
    <vt:lpwstr>https://plantemoran.sharepoint.com/sites/8053332/_layouts/15/DocIdRedir.aspx?ID=N6PKYZKXXRWT-1293841935-8143, N6PKYZKXXRWT-1293841935-8143</vt:lpwstr>
  </property>
  <property fmtid="{D5CDD505-2E9C-101B-9397-08002B2CF9AE}" pid="44" name="m313429e0e3e4c31a09a513f07c3196b">
    <vt:lpwstr/>
  </property>
  <property fmtid="{D5CDD505-2E9C-101B-9397-08002B2CF9AE}" pid="45" name="b02ef9c9ba2b47a7a966ec85f27fc64b">
    <vt:lpwstr>ITC Team Site|266c735b-a207-4d73-9b04-233fd0cdc188</vt:lpwstr>
  </property>
  <property fmtid="{D5CDD505-2E9C-101B-9397-08002B2CF9AE}" pid="46" name="hd313e3cdfe647b3a6b09e2e2bc5fac2">
    <vt:lpwstr>Work Team|bed5c3ad-62ff-4293-848a-f85524d4b261</vt:lpwstr>
  </property>
  <property fmtid="{D5CDD505-2E9C-101B-9397-08002B2CF9AE}" pid="47" name="ac28b01270a741659ca1702f61e5905d">
    <vt:lpwstr/>
  </property>
  <property fmtid="{D5CDD505-2E9C-101B-9397-08002B2CF9AE}" pid="48" name="n098ebb87c784f83a42ec9af1bd9cecf">
    <vt:lpwstr/>
  </property>
  <property fmtid="{D5CDD505-2E9C-101B-9397-08002B2CF9AE}" pid="49" name="Owner">
    <vt:lpwstr/>
  </property>
  <property fmtid="{D5CDD505-2E9C-101B-9397-08002B2CF9AE}" pid="50" name="CardType">
    <vt:lpwstr/>
  </property>
  <property fmtid="{D5CDD505-2E9C-101B-9397-08002B2CF9AE}" pid="51" name="Topic">
    <vt:lpwstr/>
  </property>
  <property fmtid="{D5CDD505-2E9C-101B-9397-08002B2CF9AE}" pid="52" name="ResourceType">
    <vt:lpwstr/>
  </property>
  <property fmtid="{D5CDD505-2E9C-101B-9397-08002B2CF9AE}" pid="53" name="Team">
    <vt:lpwstr>1;#ITC Team Site|266c735b-a207-4d73-9b04-233fd0cdc188</vt:lpwstr>
  </property>
  <property fmtid="{D5CDD505-2E9C-101B-9397-08002B2CF9AE}" pid="54" name="TeamType">
    <vt:lpwstr>2;#Work Team|bed5c3ad-62ff-4293-848a-f85524d4b261</vt:lpwstr>
  </property>
  <property fmtid="{D5CDD505-2E9C-101B-9397-08002B2CF9AE}" pid="55" name="_ip_UnifiedCompliancePolicyUIAction">
    <vt:lpwstr/>
  </property>
  <property fmtid="{D5CDD505-2E9C-101B-9397-08002B2CF9AE}" pid="56" name="_ip_UnifiedCompliancePolicyProperties">
    <vt:lpwstr/>
  </property>
  <property fmtid="{D5CDD505-2E9C-101B-9397-08002B2CF9AE}" pid="57" name="MediaServiceImageTags">
    <vt:lpwstr/>
  </property>
  <property fmtid="{D5CDD505-2E9C-101B-9397-08002B2CF9AE}" pid="58" name="GrammarlyDocumentId">
    <vt:lpwstr>7f5c98665188473df17e65940b76c41553de720883458ab3d820944ca349e533</vt:lpwstr>
  </property>
  <property fmtid="{D5CDD505-2E9C-101B-9397-08002B2CF9AE}" pid="59" name="ComplianceAssetId">
    <vt:lpwstr/>
  </property>
  <property fmtid="{D5CDD505-2E9C-101B-9397-08002B2CF9AE}" pid="60" name="_ExtendedDescription">
    <vt:lpwstr/>
  </property>
  <property fmtid="{D5CDD505-2E9C-101B-9397-08002B2CF9AE}" pid="61" name="TriggerFlowInfo">
    <vt:lpwstr/>
  </property>
  <property fmtid="{D5CDD505-2E9C-101B-9397-08002B2CF9AE}" pid="62" name="docLang">
    <vt:lpwstr>en</vt:lpwstr>
  </property>
</Properties>
</file>